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9688E" w:rsidRDefault="00322165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78000" cy="49530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B5A" w:rsidRPr="003F4B5A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position-horizontal-relative:text;mso-position-vertical-relative:text" wrapcoords="-95 0 -95 21483 21600 21483 21600 0 -9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495D83" w:rsidRPr="004D0394" w:rsidRDefault="00495D83" w:rsidP="00B9688E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="Cambria" w:hAnsi="Cambria"/>
                      <w:b/>
                      <w:sz w:val="20"/>
                    </w:rPr>
                  </w:pPr>
                  <w:proofErr w:type="spellStart"/>
                  <w:r w:rsidRPr="004D0394">
                    <w:rPr>
                      <w:rFonts w:ascii="Cambria" w:hAnsi="Cambria"/>
                      <w:b/>
                      <w:sz w:val="20"/>
                    </w:rPr>
                    <w:t>aidoo</w:t>
                  </w:r>
                  <w:proofErr w:type="spellEnd"/>
                  <w:r w:rsidRPr="004D0394">
                    <w:rPr>
                      <w:rFonts w:ascii="Cambria" w:hAnsi="Cambria"/>
                      <w:b/>
                      <w:sz w:val="20"/>
                    </w:rPr>
                    <w:t xml:space="preserve"> </w:t>
                  </w:r>
                  <w:proofErr w:type="spellStart"/>
                  <w:r w:rsidRPr="004D0394">
                    <w:rPr>
                      <w:rFonts w:ascii="Cambria" w:hAnsi="Cambria"/>
                      <w:b/>
                      <w:sz w:val="20"/>
                    </w:rPr>
                    <w:t>e.K</w:t>
                  </w:r>
                  <w:proofErr w:type="spellEnd"/>
                  <w:r w:rsidRPr="004D0394">
                    <w:rPr>
                      <w:rFonts w:ascii="Cambria" w:hAnsi="Cambria"/>
                      <w:b/>
                      <w:sz w:val="20"/>
                    </w:rPr>
                    <w:t>.</w:t>
                  </w:r>
                </w:p>
                <w:p w:rsidR="00495D83" w:rsidRPr="004D0394" w:rsidRDefault="00495D83" w:rsidP="00B9688E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="Cambria" w:hAnsi="Cambria"/>
                      <w:sz w:val="20"/>
                    </w:rPr>
                  </w:pPr>
                  <w:r w:rsidRPr="004D0394">
                    <w:rPr>
                      <w:rFonts w:ascii="Cambria" w:hAnsi="Cambria"/>
                      <w:sz w:val="20"/>
                    </w:rPr>
                    <w:t xml:space="preserve">Pascale </w:t>
                  </w:r>
                  <w:proofErr w:type="spellStart"/>
                  <w:r w:rsidRPr="004D0394">
                    <w:rPr>
                      <w:rFonts w:ascii="Cambria" w:hAnsi="Cambria"/>
                      <w:sz w:val="20"/>
                    </w:rPr>
                    <w:t>Dardagan</w:t>
                  </w:r>
                  <w:proofErr w:type="spellEnd"/>
                </w:p>
                <w:p w:rsidR="00495D83" w:rsidRPr="004D0394" w:rsidRDefault="00495D83" w:rsidP="00B9688E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="Cambria" w:hAnsi="Cambria"/>
                      <w:sz w:val="20"/>
                    </w:rPr>
                  </w:pPr>
                  <w:proofErr w:type="spellStart"/>
                  <w:r w:rsidRPr="004D0394">
                    <w:rPr>
                      <w:rFonts w:ascii="Cambria" w:hAnsi="Cambria"/>
                      <w:sz w:val="20"/>
                    </w:rPr>
                    <w:t>Kuhbacher</w:t>
                  </w:r>
                  <w:proofErr w:type="spellEnd"/>
                  <w:r w:rsidRPr="004D0394">
                    <w:rPr>
                      <w:rFonts w:ascii="Cambria" w:hAnsi="Cambria"/>
                      <w:sz w:val="20"/>
                    </w:rPr>
                    <w:t xml:space="preserve"> Hauptstr.66</w:t>
                  </w:r>
                </w:p>
                <w:p w:rsidR="00495D83" w:rsidRPr="004D0394" w:rsidRDefault="00495D83" w:rsidP="00B9688E">
                  <w:pPr>
                    <w:spacing w:line="240" w:lineRule="auto"/>
                    <w:rPr>
                      <w:rFonts w:ascii="Cambria" w:hAnsi="Cambria"/>
                      <w:sz w:val="20"/>
                    </w:rPr>
                  </w:pPr>
                  <w:r w:rsidRPr="004D0394">
                    <w:rPr>
                      <w:rFonts w:ascii="Cambria" w:hAnsi="Cambria"/>
                      <w:sz w:val="20"/>
                    </w:rPr>
                    <w:t>D-77933 Lahr</w:t>
                  </w:r>
                </w:p>
                <w:p w:rsidR="00495D83" w:rsidRPr="004D0394" w:rsidRDefault="00495D83" w:rsidP="00B9688E">
                  <w:pPr>
                    <w:spacing w:after="0" w:line="240" w:lineRule="auto"/>
                    <w:rPr>
                      <w:rFonts w:ascii="Cambria" w:hAnsi="Cambria"/>
                      <w:sz w:val="20"/>
                    </w:rPr>
                  </w:pPr>
                  <w:r w:rsidRPr="004D0394">
                    <w:rPr>
                      <w:rFonts w:ascii="Cambria" w:hAnsi="Cambria"/>
                      <w:sz w:val="20"/>
                    </w:rPr>
                    <w:t>Tel: 0049 (0) 7821/ 98 17 80</w:t>
                  </w:r>
                </w:p>
                <w:p w:rsidR="00495D83" w:rsidRPr="004D0394" w:rsidRDefault="00495D83" w:rsidP="00B9688E">
                  <w:pPr>
                    <w:spacing w:line="240" w:lineRule="auto"/>
                    <w:rPr>
                      <w:rFonts w:ascii="Cambria" w:hAnsi="Cambria"/>
                      <w:sz w:val="20"/>
                    </w:rPr>
                  </w:pPr>
                  <w:r w:rsidRPr="004D0394">
                    <w:rPr>
                      <w:rFonts w:ascii="Cambria" w:hAnsi="Cambria"/>
                      <w:sz w:val="20"/>
                    </w:rPr>
                    <w:t>Fax: 0049 (0) 7821/ 7 62 63</w:t>
                  </w:r>
                </w:p>
                <w:p w:rsidR="00495D83" w:rsidRPr="004D0394" w:rsidRDefault="003F4B5A" w:rsidP="00B9688E">
                  <w:pPr>
                    <w:spacing w:after="0" w:line="240" w:lineRule="auto"/>
                    <w:rPr>
                      <w:rFonts w:ascii="Cambria" w:hAnsi="Cambria"/>
                      <w:sz w:val="20"/>
                    </w:rPr>
                  </w:pPr>
                  <w:hyperlink r:id="rId7" w:history="1">
                    <w:proofErr w:type="spellStart"/>
                    <w:r w:rsidR="00495D83" w:rsidRPr="004D0394">
                      <w:rPr>
                        <w:rStyle w:val="Link"/>
                        <w:rFonts w:ascii="Cambria" w:hAnsi="Cambria"/>
                        <w:sz w:val="20"/>
                      </w:rPr>
                      <w:t>info@aidoo-tec.de</w:t>
                    </w:r>
                    <w:proofErr w:type="spellEnd"/>
                  </w:hyperlink>
                </w:p>
                <w:p w:rsidR="00495D83" w:rsidRDefault="003F4B5A" w:rsidP="00B9688E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8" w:history="1">
                    <w:r w:rsidR="00495D83" w:rsidRPr="004D0394">
                      <w:rPr>
                        <w:rStyle w:val="Link"/>
                        <w:rFonts w:ascii="Cambria" w:hAnsi="Cambria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B9688E" w:rsidRDefault="00B9688E">
      <w:pPr>
        <w:rPr>
          <w:b/>
        </w:rPr>
      </w:pPr>
    </w:p>
    <w:p w:rsidR="00B9688E" w:rsidRDefault="00B9688E">
      <w:pPr>
        <w:rPr>
          <w:b/>
        </w:rPr>
      </w:pPr>
    </w:p>
    <w:p w:rsidR="00B9688E" w:rsidRPr="004D0394" w:rsidRDefault="00B9688E">
      <w:pPr>
        <w:rPr>
          <w:rFonts w:ascii="Cambria" w:hAnsi="Cambria"/>
          <w:b/>
          <w:color w:val="A6A6A6"/>
          <w:sz w:val="27"/>
        </w:rPr>
      </w:pPr>
      <w:r w:rsidRPr="004D0394">
        <w:rPr>
          <w:rFonts w:ascii="Cambria" w:hAnsi="Cambria"/>
          <w:b/>
          <w:color w:val="A6A6A6"/>
          <w:sz w:val="27"/>
        </w:rPr>
        <w:t>PRESSEMITTEILUNG</w:t>
      </w:r>
      <w:r w:rsidR="00631569">
        <w:rPr>
          <w:rFonts w:ascii="Cambria" w:hAnsi="Cambria"/>
          <w:b/>
          <w:color w:val="A6A6A6"/>
          <w:sz w:val="27"/>
        </w:rPr>
        <w:t xml:space="preserve"> </w:t>
      </w:r>
      <w:del w:id="0" w:author="Turan Dardagan" w:date="2014-02-26T21:31:00Z">
        <w:r w:rsidR="00631569" w:rsidDel="008936B5">
          <w:rPr>
            <w:rFonts w:ascii="Cambria" w:hAnsi="Cambria"/>
            <w:b/>
            <w:color w:val="A6A6A6"/>
            <w:sz w:val="27"/>
          </w:rPr>
          <w:delText xml:space="preserve"> </w:delText>
        </w:r>
      </w:del>
      <w:r w:rsidR="00631569">
        <w:rPr>
          <w:rFonts w:ascii="Cambria" w:hAnsi="Cambria"/>
          <w:b/>
          <w:color w:val="A6A6A6"/>
          <w:sz w:val="27"/>
        </w:rPr>
        <w:t>N° 1400</w:t>
      </w:r>
      <w:ins w:id="1" w:author="Turan Dardagan" w:date="2014-02-26T21:31:00Z">
        <w:r w:rsidR="008936B5">
          <w:rPr>
            <w:rFonts w:ascii="Cambria" w:hAnsi="Cambria"/>
            <w:b/>
            <w:color w:val="A6A6A6"/>
            <w:sz w:val="27"/>
          </w:rPr>
          <w:t>2</w:t>
        </w:r>
      </w:ins>
      <w:del w:id="2" w:author="Turan Dardagan" w:date="2014-02-26T21:31:00Z">
        <w:r w:rsidR="00631569" w:rsidDel="008936B5">
          <w:rPr>
            <w:rFonts w:ascii="Cambria" w:hAnsi="Cambria"/>
            <w:b/>
            <w:color w:val="A6A6A6"/>
            <w:sz w:val="27"/>
          </w:rPr>
          <w:delText>2</w:delText>
        </w:r>
      </w:del>
    </w:p>
    <w:p w:rsidR="00B9688E" w:rsidRPr="004D0394" w:rsidRDefault="00B9688E">
      <w:pPr>
        <w:rPr>
          <w:rFonts w:ascii="Cambria" w:hAnsi="Cambria"/>
          <w:b/>
        </w:rPr>
      </w:pPr>
    </w:p>
    <w:p w:rsidR="00F650A7" w:rsidDel="008936B5" w:rsidRDefault="008936B5" w:rsidP="00B9688E">
      <w:pPr>
        <w:spacing w:after="0" w:line="360" w:lineRule="exact"/>
        <w:rPr>
          <w:del w:id="3" w:author="Turan Dardagan" w:date="2014-02-26T21:40:00Z"/>
          <w:rFonts w:ascii="Cambria" w:hAnsi="Cambria"/>
          <w:b/>
          <w:sz w:val="40"/>
          <w:szCs w:val="40"/>
        </w:rPr>
      </w:pPr>
      <w:ins w:id="4" w:author="Turan Dardagan" w:date="2014-02-26T21:39:00Z">
        <w:r>
          <w:rPr>
            <w:rFonts w:asciiTheme="minorHAnsi" w:hAnsiTheme="minorHAnsi"/>
            <w:b/>
            <w:sz w:val="24"/>
          </w:rPr>
          <w:t xml:space="preserve">Große Nachfrage an </w:t>
        </w:r>
      </w:ins>
      <w:ins w:id="5" w:author="Turan Dardagan" w:date="2014-02-26T22:06:00Z">
        <w:r w:rsidR="005E56D1">
          <w:rPr>
            <w:rFonts w:asciiTheme="minorHAnsi" w:hAnsiTheme="minorHAnsi"/>
            <w:b/>
            <w:sz w:val="24"/>
          </w:rPr>
          <w:t xml:space="preserve">preisgekröntem, </w:t>
        </w:r>
      </w:ins>
      <w:del w:id="6" w:author="Turan Dardagan" w:date="2014-02-26T21:34:00Z">
        <w:r w:rsidR="00F650A7" w:rsidDel="008936B5">
          <w:rPr>
            <w:rFonts w:asciiTheme="minorHAnsi" w:hAnsiTheme="minorHAnsi"/>
            <w:b/>
            <w:sz w:val="24"/>
          </w:rPr>
          <w:delText>U</w:delText>
        </w:r>
        <w:r w:rsidR="00F650A7" w:rsidRPr="00F650A7" w:rsidDel="008936B5">
          <w:rPr>
            <w:rFonts w:asciiTheme="minorHAnsi" w:hAnsiTheme="minorHAnsi"/>
            <w:b/>
            <w:sz w:val="24"/>
          </w:rPr>
          <w:delText xml:space="preserve">nbegrenzter </w:delText>
        </w:r>
      </w:del>
      <w:ins w:id="7" w:author="Turan Dardagan" w:date="2014-02-26T21:40:00Z">
        <w:r>
          <w:rPr>
            <w:rFonts w:asciiTheme="minorHAnsi" w:hAnsiTheme="minorHAnsi"/>
            <w:b/>
            <w:sz w:val="24"/>
          </w:rPr>
          <w:t>m</w:t>
        </w:r>
      </w:ins>
      <w:ins w:id="8" w:author="Turan Dardagan" w:date="2014-02-26T21:34:00Z">
        <w:r>
          <w:rPr>
            <w:rFonts w:asciiTheme="minorHAnsi" w:hAnsiTheme="minorHAnsi"/>
            <w:b/>
            <w:sz w:val="24"/>
          </w:rPr>
          <w:t>odulare</w:t>
        </w:r>
      </w:ins>
      <w:ins w:id="9" w:author="Turan Dardagan" w:date="2014-02-26T21:40:00Z">
        <w:r>
          <w:rPr>
            <w:rFonts w:asciiTheme="minorHAnsi" w:hAnsiTheme="minorHAnsi"/>
            <w:b/>
            <w:sz w:val="24"/>
          </w:rPr>
          <w:t>m</w:t>
        </w:r>
      </w:ins>
      <w:ins w:id="10" w:author="Turan Dardagan" w:date="2014-02-26T21:34:00Z">
        <w:r w:rsidR="0077205C">
          <w:rPr>
            <w:rFonts w:asciiTheme="minorHAnsi" w:hAnsiTheme="minorHAnsi"/>
            <w:b/>
            <w:sz w:val="24"/>
          </w:rPr>
          <w:t xml:space="preserve"> Anhänger-Konzept</w:t>
        </w:r>
      </w:ins>
      <w:del w:id="11" w:author="Turan Dardagan" w:date="2014-02-26T21:34:00Z">
        <w:r w:rsidR="00F650A7" w:rsidRPr="00F650A7" w:rsidDel="008936B5">
          <w:rPr>
            <w:rFonts w:asciiTheme="minorHAnsi" w:hAnsiTheme="minorHAnsi"/>
            <w:b/>
            <w:sz w:val="24"/>
          </w:rPr>
          <w:delText>Paddelspaß unabhängig von Bahnhof, Auto und Rücktransport- Problemen.</w:delText>
        </w:r>
      </w:del>
    </w:p>
    <w:p w:rsidR="008936B5" w:rsidRPr="00F650A7" w:rsidDel="008936B5" w:rsidRDefault="008936B5" w:rsidP="00B9688E">
      <w:pPr>
        <w:numPr>
          <w:ins w:id="12" w:author="Turan Dardagan" w:date="2014-02-26T21:34:00Z"/>
        </w:numPr>
        <w:spacing w:after="0" w:line="360" w:lineRule="exact"/>
        <w:rPr>
          <w:ins w:id="13" w:author="Turan Dardagan" w:date="2014-02-26T21:34:00Z"/>
          <w:rFonts w:asciiTheme="minorHAnsi" w:hAnsiTheme="minorHAnsi"/>
          <w:b/>
          <w:sz w:val="24"/>
        </w:rPr>
      </w:pPr>
    </w:p>
    <w:p w:rsidR="00F650A7" w:rsidRDefault="00F650A7" w:rsidP="00B9688E">
      <w:pPr>
        <w:spacing w:after="0" w:line="360" w:lineRule="exact"/>
        <w:rPr>
          <w:rFonts w:ascii="Cambria" w:hAnsi="Cambria"/>
          <w:b/>
          <w:sz w:val="40"/>
          <w:szCs w:val="40"/>
        </w:rPr>
      </w:pPr>
    </w:p>
    <w:p w:rsidR="00B9688E" w:rsidRPr="00E0401E" w:rsidRDefault="00042311" w:rsidP="00DD2EA9">
      <w:pPr>
        <w:spacing w:after="120" w:line="360" w:lineRule="exact"/>
        <w:rPr>
          <w:rFonts w:ascii="Cambria" w:hAnsi="Cambria"/>
          <w:b/>
          <w:sz w:val="40"/>
          <w:szCs w:val="40"/>
        </w:rPr>
      </w:pPr>
      <w:proofErr w:type="spellStart"/>
      <w:r>
        <w:rPr>
          <w:rFonts w:ascii="Cambria" w:hAnsi="Cambria"/>
          <w:b/>
          <w:sz w:val="40"/>
          <w:szCs w:val="40"/>
        </w:rPr>
        <w:t>aidoo</w:t>
      </w:r>
      <w:proofErr w:type="spellEnd"/>
      <w:r>
        <w:rPr>
          <w:rFonts w:ascii="Cambria" w:hAnsi="Cambria"/>
          <w:b/>
          <w:sz w:val="40"/>
          <w:szCs w:val="40"/>
        </w:rPr>
        <w:t xml:space="preserve"> </w:t>
      </w:r>
      <w:ins w:id="14" w:author="Turan Dardagan" w:date="2014-02-26T21:32:00Z">
        <w:r w:rsidR="008936B5">
          <w:rPr>
            <w:rFonts w:ascii="Cambria" w:hAnsi="Cambria"/>
            <w:b/>
            <w:sz w:val="40"/>
            <w:szCs w:val="40"/>
          </w:rPr>
          <w:t xml:space="preserve">sorgt mit Sicherheit für mehr Spaß </w:t>
        </w:r>
      </w:ins>
      <w:del w:id="15" w:author="Turan Dardagan" w:date="2014-02-26T21:32:00Z">
        <w:r w:rsidDel="008936B5">
          <w:rPr>
            <w:rFonts w:ascii="Cambria" w:hAnsi="Cambria"/>
            <w:b/>
            <w:sz w:val="40"/>
            <w:szCs w:val="40"/>
          </w:rPr>
          <w:delText xml:space="preserve">Fahrradanhänger für den Wassersport </w:delText>
        </w:r>
      </w:del>
    </w:p>
    <w:p w:rsidR="003C3828" w:rsidRPr="00E0401E" w:rsidDel="003C3828" w:rsidRDefault="003C3828" w:rsidP="00B9688E">
      <w:pPr>
        <w:spacing w:after="0" w:line="360" w:lineRule="exact"/>
        <w:rPr>
          <w:rFonts w:ascii="Cambria" w:hAnsi="Cambria"/>
          <w:b/>
          <w:sz w:val="40"/>
          <w:szCs w:val="40"/>
        </w:rPr>
      </w:pPr>
    </w:p>
    <w:p w:rsidR="008936B5" w:rsidRDefault="008936B5" w:rsidP="008936B5">
      <w:pPr>
        <w:numPr>
          <w:ins w:id="16" w:author="Turan Dardagan" w:date="2014-02-26T21:40:00Z"/>
        </w:numPr>
        <w:spacing w:after="0" w:line="360" w:lineRule="exact"/>
        <w:rPr>
          <w:ins w:id="17" w:author="Turan Dardagan" w:date="2014-02-26T21:41:00Z"/>
          <w:rFonts w:ascii="Cambria" w:hAnsi="Cambria"/>
          <w:b/>
          <w:sz w:val="24"/>
        </w:rPr>
      </w:pPr>
      <w:ins w:id="18" w:author="Turan Dardagan" w:date="2014-02-26T21:35:00Z">
        <w:r>
          <w:rPr>
            <w:rFonts w:ascii="Cambria" w:hAnsi="Cambria"/>
            <w:b/>
            <w:sz w:val="24"/>
          </w:rPr>
          <w:t xml:space="preserve">Das reise- und freizeitbegeisterte Publikum </w:t>
        </w:r>
      </w:ins>
      <w:ins w:id="19" w:author="Turan Dardagan" w:date="2014-02-26T21:37:00Z">
        <w:r w:rsidR="005E56D1">
          <w:rPr>
            <w:rFonts w:ascii="Cambria" w:hAnsi="Cambria"/>
            <w:b/>
            <w:sz w:val="24"/>
          </w:rPr>
          <w:t>zeigte großes Interesse an</w:t>
        </w:r>
      </w:ins>
      <w:ins w:id="20" w:author="Turan Dardagan" w:date="2014-02-26T22:08:00Z">
        <w:r w:rsidR="005E56D1">
          <w:rPr>
            <w:rFonts w:ascii="Cambria" w:hAnsi="Cambria"/>
            <w:b/>
            <w:sz w:val="24"/>
          </w:rPr>
          <w:t xml:space="preserve"> neue</w:t>
        </w:r>
      </w:ins>
      <w:ins w:id="21" w:author="Turan Dardagan" w:date="2014-02-26T23:31:00Z">
        <w:r w:rsidR="00EC3C1D">
          <w:rPr>
            <w:rFonts w:ascii="Cambria" w:hAnsi="Cambria"/>
            <w:b/>
            <w:sz w:val="24"/>
          </w:rPr>
          <w:t>m</w:t>
        </w:r>
      </w:ins>
      <w:ins w:id="22" w:author="Turan Dardagan" w:date="2014-02-26T22:08:00Z">
        <w:r w:rsidR="005E56D1">
          <w:rPr>
            <w:rFonts w:ascii="Cambria" w:hAnsi="Cambria"/>
            <w:b/>
            <w:sz w:val="24"/>
          </w:rPr>
          <w:t xml:space="preserve"> Transportkonzept</w:t>
        </w:r>
      </w:ins>
      <w:ins w:id="23" w:author="Turan Dardagan" w:date="2014-02-26T21:38:00Z">
        <w:r>
          <w:rPr>
            <w:rFonts w:ascii="Cambria" w:hAnsi="Cambria"/>
            <w:b/>
            <w:sz w:val="24"/>
          </w:rPr>
          <w:t xml:space="preserve"> </w:t>
        </w:r>
      </w:ins>
      <w:ins w:id="24" w:author="Turan Dardagan" w:date="2014-02-26T21:40:00Z">
        <w:r>
          <w:rPr>
            <w:rFonts w:ascii="Cambria" w:hAnsi="Cambria"/>
            <w:b/>
            <w:sz w:val="24"/>
          </w:rPr>
          <w:t>und testete vier Tage lang</w:t>
        </w:r>
        <w:r>
          <w:rPr>
            <w:rFonts w:asciiTheme="minorHAnsi" w:hAnsiTheme="minorHAnsi"/>
            <w:b/>
            <w:sz w:val="24"/>
          </w:rPr>
          <w:t xml:space="preserve"> auf der F.RE.E in München </w:t>
        </w:r>
      </w:ins>
      <w:ins w:id="25" w:author="Turan Dardagan" w:date="2014-02-26T22:07:00Z">
        <w:r w:rsidR="00EC3C1D">
          <w:rPr>
            <w:rFonts w:asciiTheme="minorHAnsi" w:hAnsiTheme="minorHAnsi"/>
            <w:b/>
            <w:sz w:val="24"/>
          </w:rPr>
          <w:t>das Premium</w:t>
        </w:r>
      </w:ins>
      <w:ins w:id="26" w:author="Turan Dardagan" w:date="2014-02-26T22:08:00Z">
        <w:r w:rsidR="005E56D1">
          <w:rPr>
            <w:rFonts w:asciiTheme="minorHAnsi" w:hAnsiTheme="minorHAnsi"/>
            <w:b/>
            <w:sz w:val="24"/>
          </w:rPr>
          <w:t>–</w:t>
        </w:r>
      </w:ins>
      <w:ins w:id="27" w:author="Turan Dardagan" w:date="2014-02-26T21:40:00Z">
        <w:r>
          <w:rPr>
            <w:rFonts w:asciiTheme="minorHAnsi" w:hAnsiTheme="minorHAnsi"/>
            <w:b/>
            <w:sz w:val="24"/>
          </w:rPr>
          <w:t>An</w:t>
        </w:r>
      </w:ins>
      <w:ins w:id="28" w:author="Turan Dardagan" w:date="2014-02-26T21:41:00Z">
        <w:r>
          <w:rPr>
            <w:rFonts w:asciiTheme="minorHAnsi" w:hAnsiTheme="minorHAnsi"/>
            <w:b/>
            <w:sz w:val="24"/>
          </w:rPr>
          <w:t>h</w:t>
        </w:r>
      </w:ins>
      <w:ins w:id="29" w:author="Turan Dardagan" w:date="2014-02-26T21:40:00Z">
        <w:r>
          <w:rPr>
            <w:rFonts w:asciiTheme="minorHAnsi" w:hAnsiTheme="minorHAnsi"/>
            <w:b/>
            <w:sz w:val="24"/>
          </w:rPr>
          <w:t>änger</w:t>
        </w:r>
      </w:ins>
      <w:ins w:id="30" w:author="Turan Dardagan" w:date="2014-02-26T22:08:00Z">
        <w:r w:rsidR="005E56D1">
          <w:rPr>
            <w:rFonts w:asciiTheme="minorHAnsi" w:hAnsiTheme="minorHAnsi"/>
            <w:b/>
            <w:sz w:val="24"/>
          </w:rPr>
          <w:t xml:space="preserve">system von </w:t>
        </w:r>
        <w:proofErr w:type="spellStart"/>
        <w:r w:rsidR="005E56D1">
          <w:rPr>
            <w:rFonts w:asciiTheme="minorHAnsi" w:hAnsiTheme="minorHAnsi"/>
            <w:b/>
            <w:sz w:val="24"/>
          </w:rPr>
          <w:t>aidoo</w:t>
        </w:r>
      </w:ins>
      <w:proofErr w:type="spellEnd"/>
      <w:ins w:id="31" w:author="Turan Dardagan" w:date="2014-02-26T21:40:00Z">
        <w:r>
          <w:rPr>
            <w:rFonts w:asciiTheme="minorHAnsi" w:hAnsiTheme="minorHAnsi"/>
            <w:b/>
            <w:sz w:val="24"/>
          </w:rPr>
          <w:t xml:space="preserve"> </w:t>
        </w:r>
        <w:r w:rsidR="003F4B5A">
          <w:rPr>
            <w:rFonts w:asciiTheme="minorHAnsi" w:hAnsiTheme="minorHAnsi"/>
            <w:b/>
            <w:sz w:val="24"/>
          </w:rPr>
          <w:t xml:space="preserve">mit </w:t>
        </w:r>
      </w:ins>
      <w:ins w:id="32" w:author="Turan Dardagan" w:date="2014-02-26T21:41:00Z">
        <w:r w:rsidR="003F4B5A" w:rsidRPr="003F4B5A">
          <w:rPr>
            <w:rFonts w:ascii="Cambria" w:hAnsi="Cambria"/>
            <w:b/>
            <w:sz w:val="24"/>
            <w:rPrChange w:id="33" w:author="Turan Dardagan" w:date="2014-02-26T21:41:00Z">
              <w:rPr>
                <w:rFonts w:ascii="Cambria" w:hAnsi="Cambria"/>
                <w:b/>
              </w:rPr>
            </w:rPrChange>
          </w:rPr>
          <w:t>E-Antrieb und hydraulischer Scheibenbremse</w:t>
        </w:r>
        <w:r>
          <w:rPr>
            <w:rFonts w:ascii="Cambria" w:hAnsi="Cambria"/>
            <w:b/>
            <w:sz w:val="24"/>
          </w:rPr>
          <w:t>.</w:t>
        </w:r>
      </w:ins>
    </w:p>
    <w:p w:rsidR="003C3828" w:rsidDel="008936B5" w:rsidRDefault="003C3828" w:rsidP="00B9688E">
      <w:pPr>
        <w:spacing w:after="120" w:line="360" w:lineRule="exact"/>
        <w:rPr>
          <w:del w:id="34" w:author="Turan Dardagan" w:date="2014-02-26T21:42:00Z"/>
          <w:rFonts w:ascii="Cambria" w:hAnsi="Cambria"/>
          <w:b/>
          <w:sz w:val="24"/>
        </w:rPr>
      </w:pPr>
      <w:del w:id="35" w:author="Turan Dardagan" w:date="2014-02-26T21:42:00Z">
        <w:r w:rsidDel="008936B5">
          <w:rPr>
            <w:rFonts w:ascii="Cambria" w:hAnsi="Cambria"/>
            <w:b/>
            <w:sz w:val="24"/>
          </w:rPr>
          <w:delText xml:space="preserve">Die </w:delText>
        </w:r>
        <w:r w:rsidRPr="00E0401E" w:rsidDel="008936B5">
          <w:rPr>
            <w:rFonts w:ascii="Cambria" w:hAnsi="Cambria"/>
            <w:b/>
            <w:sz w:val="24"/>
          </w:rPr>
          <w:delText>schwarzwälder Ideenschmiede aidoo</w:delText>
        </w:r>
        <w:r w:rsidR="000C6AE4" w:rsidDel="008936B5">
          <w:rPr>
            <w:rFonts w:ascii="Cambria" w:hAnsi="Cambria"/>
            <w:b/>
            <w:sz w:val="24"/>
          </w:rPr>
          <w:delText xml:space="preserve"> präsentiert auf der BikeAktiv in Freiburg (Brsg.) </w:delText>
        </w:r>
        <w:r w:rsidDel="008936B5">
          <w:rPr>
            <w:rFonts w:ascii="Cambria" w:hAnsi="Cambria"/>
            <w:b/>
            <w:sz w:val="24"/>
          </w:rPr>
          <w:delText>Premium-Fahrradanhänger für</w:delText>
        </w:r>
      </w:del>
      <w:del w:id="36" w:author="Turan Dardagan" w:date="2014-02-26T19:38:00Z">
        <w:r w:rsidDel="00E3750A">
          <w:rPr>
            <w:rFonts w:ascii="Cambria" w:hAnsi="Cambria"/>
            <w:b/>
            <w:sz w:val="24"/>
          </w:rPr>
          <w:delText xml:space="preserve"> den Tauch- und Angelsport</w:delText>
        </w:r>
      </w:del>
      <w:del w:id="37" w:author="Turan Dardagan" w:date="2014-02-26T19:39:00Z">
        <w:r w:rsidDel="00E3750A">
          <w:rPr>
            <w:rFonts w:ascii="Cambria" w:hAnsi="Cambria"/>
            <w:b/>
            <w:sz w:val="24"/>
          </w:rPr>
          <w:delText xml:space="preserve">, </w:delText>
        </w:r>
      </w:del>
      <w:del w:id="38" w:author="Turan Dardagan" w:date="2014-02-26T21:42:00Z">
        <w:r w:rsidDel="008936B5">
          <w:rPr>
            <w:rFonts w:ascii="Cambria" w:hAnsi="Cambria"/>
            <w:b/>
            <w:sz w:val="24"/>
          </w:rPr>
          <w:delText>den Transport von Kajak- Faltboot- und Surfbrett, sowie die Fahrt</w:delText>
        </w:r>
        <w:r w:rsidR="0081459B" w:rsidRPr="00E0401E" w:rsidDel="008936B5">
          <w:rPr>
            <w:rFonts w:ascii="Cambria" w:hAnsi="Cambria"/>
            <w:b/>
            <w:sz w:val="24"/>
          </w:rPr>
          <w:delText xml:space="preserve"> </w:delText>
        </w:r>
        <w:r w:rsidDel="008936B5">
          <w:rPr>
            <w:rFonts w:ascii="Cambria" w:hAnsi="Cambria"/>
            <w:b/>
            <w:sz w:val="24"/>
          </w:rPr>
          <w:delText>ins Grüne</w:delText>
        </w:r>
        <w:r w:rsidR="000C6AE4" w:rsidDel="008936B5">
          <w:rPr>
            <w:rFonts w:ascii="Cambria" w:hAnsi="Cambria"/>
            <w:b/>
            <w:sz w:val="24"/>
          </w:rPr>
          <w:delText>.</w:delText>
        </w:r>
        <w:r w:rsidDel="008936B5">
          <w:rPr>
            <w:rFonts w:ascii="Cambria" w:hAnsi="Cambria"/>
            <w:b/>
            <w:sz w:val="24"/>
          </w:rPr>
          <w:delText xml:space="preserve"> </w:delText>
        </w:r>
      </w:del>
    </w:p>
    <w:p w:rsidR="003C3828" w:rsidDel="008936B5" w:rsidRDefault="003C3828" w:rsidP="00B9688E">
      <w:pPr>
        <w:spacing w:after="120" w:line="360" w:lineRule="exact"/>
        <w:rPr>
          <w:del w:id="39" w:author="Turan Dardagan" w:date="2014-02-26T21:42:00Z"/>
          <w:rFonts w:ascii="Cambria" w:hAnsi="Cambria"/>
          <w:b/>
          <w:sz w:val="24"/>
        </w:rPr>
      </w:pPr>
    </w:p>
    <w:p w:rsidR="008936B5" w:rsidRDefault="008936B5" w:rsidP="00A32F23">
      <w:pPr>
        <w:numPr>
          <w:ins w:id="40" w:author="Turan Dardagan" w:date="2014-02-26T21:42:00Z"/>
        </w:numPr>
        <w:spacing w:after="120" w:line="360" w:lineRule="auto"/>
        <w:rPr>
          <w:ins w:id="41" w:author="Turan Dardagan" w:date="2014-02-26T21:42:00Z"/>
          <w:rFonts w:asciiTheme="minorHAnsi" w:hAnsiTheme="minorHAnsi"/>
          <w:sz w:val="24"/>
        </w:rPr>
      </w:pPr>
    </w:p>
    <w:p w:rsidR="00000000" w:rsidRDefault="008936B5">
      <w:pPr>
        <w:numPr>
          <w:ins w:id="42" w:author="Turan Dardagan" w:date="2014-02-26T21:42:00Z"/>
        </w:numPr>
        <w:spacing w:after="120" w:line="360" w:lineRule="auto"/>
        <w:rPr>
          <w:ins w:id="43" w:author="Turan Dardagan" w:date="2014-02-26T21:42:00Z"/>
          <w:rFonts w:asciiTheme="minorHAnsi" w:hAnsiTheme="minorHAnsi"/>
          <w:sz w:val="24"/>
        </w:rPr>
        <w:pPrChange w:id="44" w:author="Turan Dardagan" w:date="2014-02-26T21:58:00Z">
          <w:pPr>
            <w:spacing w:after="120" w:line="360" w:lineRule="auto"/>
          </w:pPr>
        </w:pPrChange>
      </w:pPr>
      <w:ins w:id="45" w:author="Turan Dardagan" w:date="2014-02-26T21:42:00Z">
        <w:r>
          <w:rPr>
            <w:rFonts w:asciiTheme="minorHAnsi" w:hAnsiTheme="minorHAnsi"/>
            <w:sz w:val="24"/>
          </w:rPr>
          <w:t xml:space="preserve">„Das Münchner Publikum zeigte sich als äußerst interessiert </w:t>
        </w:r>
      </w:ins>
      <w:ins w:id="46" w:author="Turan Dardagan" w:date="2014-02-26T21:44:00Z">
        <w:r>
          <w:rPr>
            <w:rFonts w:asciiTheme="minorHAnsi" w:hAnsiTheme="minorHAnsi"/>
            <w:sz w:val="24"/>
          </w:rPr>
          <w:t>an</w:t>
        </w:r>
      </w:ins>
      <w:ins w:id="47" w:author="Turan Dardagan" w:date="2014-02-26T21:42:00Z">
        <w:r>
          <w:rPr>
            <w:rFonts w:asciiTheme="minorHAnsi" w:hAnsiTheme="minorHAnsi"/>
            <w:sz w:val="24"/>
          </w:rPr>
          <w:t xml:space="preserve"> </w:t>
        </w:r>
      </w:ins>
      <w:ins w:id="48" w:author="Turan Dardagan" w:date="2014-02-26T21:44:00Z">
        <w:r>
          <w:rPr>
            <w:rFonts w:asciiTheme="minorHAnsi" w:hAnsiTheme="minorHAnsi"/>
            <w:sz w:val="24"/>
          </w:rPr>
          <w:t xml:space="preserve">der </w:t>
        </w:r>
      </w:ins>
      <w:proofErr w:type="spellStart"/>
      <w:ins w:id="49" w:author="Turan Dardagan" w:date="2014-02-26T23:53:00Z">
        <w:r w:rsidR="00D30073">
          <w:rPr>
            <w:rFonts w:asciiTheme="minorHAnsi" w:hAnsiTheme="minorHAnsi"/>
            <w:sz w:val="24"/>
          </w:rPr>
          <w:t>Anwendungsv</w:t>
        </w:r>
      </w:ins>
      <w:ins w:id="50" w:author="Turan Dardagan" w:date="2014-02-26T21:44:00Z">
        <w:r>
          <w:rPr>
            <w:rFonts w:asciiTheme="minorHAnsi" w:hAnsiTheme="minorHAnsi"/>
            <w:sz w:val="24"/>
          </w:rPr>
          <w:t>ielfalt</w:t>
        </w:r>
        <w:proofErr w:type="spellEnd"/>
        <w:r>
          <w:rPr>
            <w:rFonts w:asciiTheme="minorHAnsi" w:hAnsiTheme="minorHAnsi"/>
            <w:sz w:val="24"/>
          </w:rPr>
          <w:t xml:space="preserve">, die </w:t>
        </w:r>
        <w:proofErr w:type="spellStart"/>
        <w:r>
          <w:rPr>
            <w:rFonts w:asciiTheme="minorHAnsi" w:hAnsiTheme="minorHAnsi"/>
            <w:sz w:val="24"/>
          </w:rPr>
          <w:t>aidoo-Anhänger</w:t>
        </w:r>
        <w:proofErr w:type="spellEnd"/>
        <w:r>
          <w:rPr>
            <w:rFonts w:asciiTheme="minorHAnsi" w:hAnsiTheme="minorHAnsi"/>
            <w:sz w:val="24"/>
          </w:rPr>
          <w:t xml:space="preserve"> </w:t>
        </w:r>
      </w:ins>
      <w:ins w:id="51" w:author="Turan Dardagan" w:date="2014-02-26T21:45:00Z">
        <w:r>
          <w:rPr>
            <w:rFonts w:asciiTheme="minorHAnsi" w:hAnsiTheme="minorHAnsi"/>
            <w:sz w:val="24"/>
          </w:rPr>
          <w:t xml:space="preserve">ermöglichen“, berichtet </w:t>
        </w:r>
        <w:r w:rsidRPr="00E0401E">
          <w:rPr>
            <w:rFonts w:ascii="Cambria" w:hAnsi="Cambria"/>
            <w:sz w:val="24"/>
          </w:rPr>
          <w:t xml:space="preserve">Pascale </w:t>
        </w:r>
        <w:proofErr w:type="spellStart"/>
        <w:r w:rsidRPr="00E0401E">
          <w:rPr>
            <w:rFonts w:ascii="Cambria" w:hAnsi="Cambria"/>
            <w:sz w:val="24"/>
          </w:rPr>
          <w:t>Dardagan</w:t>
        </w:r>
        <w:proofErr w:type="spellEnd"/>
        <w:r w:rsidRPr="00E0401E">
          <w:rPr>
            <w:rFonts w:ascii="Cambria" w:hAnsi="Cambria"/>
            <w:sz w:val="24"/>
          </w:rPr>
          <w:t xml:space="preserve">, Geschäftsinhaberin von </w:t>
        </w:r>
        <w:proofErr w:type="spellStart"/>
        <w:r w:rsidRPr="00E0401E">
          <w:rPr>
            <w:rFonts w:ascii="Cambria" w:hAnsi="Cambria"/>
            <w:sz w:val="24"/>
          </w:rPr>
          <w:t>aidoo</w:t>
        </w:r>
        <w:proofErr w:type="spellEnd"/>
        <w:r w:rsidRPr="00E0401E">
          <w:rPr>
            <w:rFonts w:ascii="Cambria" w:hAnsi="Cambria"/>
            <w:sz w:val="24"/>
          </w:rPr>
          <w:t>, Lahr/Baden und er</w:t>
        </w:r>
      </w:ins>
      <w:ins w:id="52" w:author="Turan Dardagan" w:date="2014-02-26T21:46:00Z">
        <w:r>
          <w:rPr>
            <w:rFonts w:ascii="Cambria" w:hAnsi="Cambria"/>
            <w:sz w:val="24"/>
          </w:rPr>
          <w:t>gänzt</w:t>
        </w:r>
      </w:ins>
      <w:ins w:id="53" w:author="Turan Dardagan" w:date="2014-02-26T21:45:00Z">
        <w:r w:rsidRPr="00E0401E">
          <w:rPr>
            <w:rFonts w:ascii="Cambria" w:hAnsi="Cambria"/>
            <w:sz w:val="24"/>
          </w:rPr>
          <w:t>: „</w:t>
        </w:r>
      </w:ins>
      <w:ins w:id="54" w:author="Turan Dardagan" w:date="2014-02-26T21:46:00Z">
        <w:r w:rsidR="00B97DBA">
          <w:rPr>
            <w:rFonts w:ascii="Cambria" w:hAnsi="Cambria"/>
            <w:sz w:val="24"/>
          </w:rPr>
          <w:t>V</w:t>
        </w:r>
        <w:r>
          <w:rPr>
            <w:rFonts w:ascii="Cambria" w:hAnsi="Cambria"/>
            <w:sz w:val="24"/>
          </w:rPr>
          <w:t>or allem Besucher, die</w:t>
        </w:r>
      </w:ins>
      <w:ins w:id="55" w:author="Turan Dardagan" w:date="2014-02-26T21:49:00Z">
        <w:r>
          <w:rPr>
            <w:rFonts w:ascii="Cambria" w:hAnsi="Cambria"/>
            <w:sz w:val="24"/>
          </w:rPr>
          <w:t xml:space="preserve"> gerne </w:t>
        </w:r>
      </w:ins>
      <w:ins w:id="56" w:author="Turan Dardagan" w:date="2014-02-26T21:46:00Z">
        <w:r>
          <w:rPr>
            <w:rFonts w:ascii="Cambria" w:hAnsi="Cambria"/>
            <w:sz w:val="24"/>
          </w:rPr>
          <w:t>Fahrrad</w:t>
        </w:r>
      </w:ins>
      <w:ins w:id="57" w:author="Turan Dardagan" w:date="2014-02-26T21:49:00Z">
        <w:r>
          <w:rPr>
            <w:rFonts w:ascii="Cambria" w:hAnsi="Cambria"/>
            <w:sz w:val="24"/>
          </w:rPr>
          <w:t xml:space="preserve"> fahren</w:t>
        </w:r>
      </w:ins>
      <w:ins w:id="58" w:author="Turan Dardagan" w:date="2014-02-26T21:47:00Z">
        <w:r>
          <w:rPr>
            <w:rFonts w:ascii="Cambria" w:hAnsi="Cambria"/>
            <w:sz w:val="24"/>
          </w:rPr>
          <w:t xml:space="preserve"> </w:t>
        </w:r>
      </w:ins>
      <w:ins w:id="59" w:author="Turan Dardagan" w:date="2014-02-26T21:46:00Z">
        <w:r>
          <w:rPr>
            <w:rFonts w:ascii="Cambria" w:hAnsi="Cambria"/>
            <w:sz w:val="24"/>
          </w:rPr>
          <w:t xml:space="preserve">und Wassersport </w:t>
        </w:r>
      </w:ins>
      <w:ins w:id="60" w:author="Turan Dardagan" w:date="2014-02-26T21:50:00Z">
        <w:r>
          <w:rPr>
            <w:rFonts w:ascii="Cambria" w:hAnsi="Cambria"/>
            <w:sz w:val="24"/>
          </w:rPr>
          <w:t xml:space="preserve">betreiben, </w:t>
        </w:r>
      </w:ins>
      <w:ins w:id="61" w:author="Turan Dardagan" w:date="2014-02-26T23:31:00Z">
        <w:r w:rsidR="002F01BA">
          <w:rPr>
            <w:rFonts w:ascii="Cambria" w:hAnsi="Cambria"/>
            <w:sz w:val="24"/>
          </w:rPr>
          <w:t>finden</w:t>
        </w:r>
      </w:ins>
      <w:ins w:id="62" w:author="Turan Dardagan" w:date="2014-02-26T21:50:00Z">
        <w:r>
          <w:rPr>
            <w:rFonts w:ascii="Cambria" w:hAnsi="Cambria"/>
            <w:sz w:val="24"/>
          </w:rPr>
          <w:t xml:space="preserve"> in </w:t>
        </w:r>
        <w:proofErr w:type="spellStart"/>
        <w:r>
          <w:rPr>
            <w:rFonts w:ascii="Cambria" w:hAnsi="Cambria"/>
            <w:sz w:val="24"/>
          </w:rPr>
          <w:t>aidoo-P</w:t>
        </w:r>
        <w:r w:rsidR="000F2EBC">
          <w:rPr>
            <w:rFonts w:ascii="Cambria" w:hAnsi="Cambria"/>
            <w:sz w:val="24"/>
          </w:rPr>
          <w:t>rodukten</w:t>
        </w:r>
        <w:proofErr w:type="spellEnd"/>
        <w:r w:rsidR="000F2EBC">
          <w:rPr>
            <w:rFonts w:ascii="Cambria" w:hAnsi="Cambria"/>
            <w:sz w:val="24"/>
          </w:rPr>
          <w:t xml:space="preserve"> eine perfekte Symbiose, da sie sowohl</w:t>
        </w:r>
      </w:ins>
      <w:ins w:id="63" w:author="Turan Dardagan" w:date="2014-02-26T22:02:00Z">
        <w:r w:rsidR="000F2EBC" w:rsidRPr="000F2EBC">
          <w:rPr>
            <w:rFonts w:asciiTheme="minorHAnsi" w:hAnsiTheme="minorHAnsi"/>
            <w:sz w:val="24"/>
          </w:rPr>
          <w:t xml:space="preserve"> </w:t>
        </w:r>
        <w:r w:rsidR="000F2EBC">
          <w:rPr>
            <w:rFonts w:asciiTheme="minorHAnsi" w:hAnsiTheme="minorHAnsi"/>
            <w:sz w:val="24"/>
          </w:rPr>
          <w:t>für eine Radtour, als auch für den Transport von Faltbooten, Surfbrettern oder Kajaks verwendet werden können.</w:t>
        </w:r>
      </w:ins>
      <w:ins w:id="64" w:author="Turan Dardagan" w:date="2014-02-26T21:50:00Z">
        <w:r>
          <w:rPr>
            <w:rFonts w:ascii="Cambria" w:hAnsi="Cambria"/>
            <w:sz w:val="24"/>
          </w:rPr>
          <w:t>“</w:t>
        </w:r>
      </w:ins>
    </w:p>
    <w:p w:rsidR="00000000" w:rsidRDefault="002F01BA">
      <w:pPr>
        <w:numPr>
          <w:ins w:id="65" w:author="Turan Dardagan" w:date="2014-02-26T21:56:00Z"/>
        </w:numPr>
        <w:spacing w:after="120" w:line="360" w:lineRule="auto"/>
        <w:rPr>
          <w:ins w:id="66" w:author="Turan Dardagan" w:date="2014-02-26T21:57:00Z"/>
          <w:rFonts w:ascii="Cambria" w:hAnsi="Cambria"/>
          <w:sz w:val="24"/>
        </w:rPr>
        <w:pPrChange w:id="67" w:author="Turan Dardagan" w:date="2014-02-26T21:58:00Z">
          <w:pPr>
            <w:spacing w:after="120" w:line="360" w:lineRule="exact"/>
          </w:pPr>
        </w:pPrChange>
      </w:pPr>
      <w:ins w:id="68" w:author="Turan Dardagan" w:date="2014-02-26T23:32:00Z">
        <w:r>
          <w:rPr>
            <w:rFonts w:asciiTheme="minorHAnsi" w:hAnsiTheme="minorHAnsi"/>
            <w:sz w:val="24"/>
          </w:rPr>
          <w:t>D</w:t>
        </w:r>
      </w:ins>
      <w:ins w:id="69" w:author="Turan Dardagan" w:date="2014-02-26T21:51:00Z">
        <w:r w:rsidR="008936B5">
          <w:rPr>
            <w:rFonts w:asciiTheme="minorHAnsi" w:hAnsiTheme="minorHAnsi"/>
            <w:sz w:val="24"/>
          </w:rPr>
          <w:t xml:space="preserve">ie </w:t>
        </w:r>
      </w:ins>
      <w:ins w:id="70" w:author="Turan Dardagan" w:date="2014-02-26T22:03:00Z">
        <w:r w:rsidR="00D17B18">
          <w:rPr>
            <w:rFonts w:asciiTheme="minorHAnsi" w:hAnsiTheme="minorHAnsi"/>
            <w:sz w:val="24"/>
          </w:rPr>
          <w:t>Suche nach</w:t>
        </w:r>
      </w:ins>
      <w:ins w:id="71" w:author="Turan Dardagan" w:date="2014-02-26T21:51:00Z">
        <w:r w:rsidR="008936B5">
          <w:rPr>
            <w:rFonts w:asciiTheme="minorHAnsi" w:hAnsiTheme="minorHAnsi"/>
            <w:sz w:val="24"/>
          </w:rPr>
          <w:t xml:space="preserve"> </w:t>
        </w:r>
      </w:ins>
      <w:ins w:id="72" w:author="Turan Dardagan" w:date="2014-02-26T21:52:00Z">
        <w:r w:rsidR="008936B5">
          <w:rPr>
            <w:rFonts w:asciiTheme="minorHAnsi" w:hAnsiTheme="minorHAnsi"/>
            <w:sz w:val="24"/>
          </w:rPr>
          <w:t>alternative</w:t>
        </w:r>
      </w:ins>
      <w:ins w:id="73" w:author="Turan Dardagan" w:date="2014-02-26T22:03:00Z">
        <w:r w:rsidR="00D17B18">
          <w:rPr>
            <w:rFonts w:asciiTheme="minorHAnsi" w:hAnsiTheme="minorHAnsi"/>
            <w:sz w:val="24"/>
          </w:rPr>
          <w:t>n</w:t>
        </w:r>
      </w:ins>
      <w:ins w:id="74" w:author="Turan Dardagan" w:date="2014-02-26T21:52:00Z">
        <w:r w:rsidR="008936B5">
          <w:rPr>
            <w:rFonts w:asciiTheme="minorHAnsi" w:hAnsiTheme="minorHAnsi"/>
            <w:sz w:val="24"/>
          </w:rPr>
          <w:t xml:space="preserve"> Transportmöglichkeiten zum Auto war für das Münchner Publikum </w:t>
        </w:r>
      </w:ins>
      <w:ins w:id="75" w:author="Turan Dardagan" w:date="2014-02-26T23:32:00Z">
        <w:r>
          <w:rPr>
            <w:rFonts w:asciiTheme="minorHAnsi" w:hAnsiTheme="minorHAnsi"/>
            <w:sz w:val="24"/>
          </w:rPr>
          <w:t xml:space="preserve">ebenfalls </w:t>
        </w:r>
      </w:ins>
      <w:ins w:id="76" w:author="Turan Dardagan" w:date="2014-02-26T21:52:00Z">
        <w:r w:rsidR="008936B5">
          <w:rPr>
            <w:rFonts w:asciiTheme="minorHAnsi" w:hAnsiTheme="minorHAnsi"/>
            <w:sz w:val="24"/>
          </w:rPr>
          <w:t xml:space="preserve">ein wichtiges Thema. </w:t>
        </w:r>
      </w:ins>
      <w:ins w:id="77" w:author="Turan Dardagan" w:date="2014-02-26T21:53:00Z">
        <w:r w:rsidR="008936B5" w:rsidRPr="00E0401E">
          <w:rPr>
            <w:rFonts w:ascii="Cambria" w:hAnsi="Cambria"/>
            <w:sz w:val="24"/>
          </w:rPr>
          <w:t xml:space="preserve">Turan </w:t>
        </w:r>
        <w:proofErr w:type="spellStart"/>
        <w:r w:rsidR="008936B5" w:rsidRPr="00E0401E">
          <w:rPr>
            <w:rFonts w:ascii="Cambria" w:hAnsi="Cambria"/>
            <w:sz w:val="24"/>
          </w:rPr>
          <w:t>Dardagan</w:t>
        </w:r>
        <w:proofErr w:type="spellEnd"/>
        <w:r w:rsidR="008936B5" w:rsidRPr="00E0401E">
          <w:rPr>
            <w:rFonts w:ascii="Cambria" w:hAnsi="Cambria"/>
            <w:sz w:val="24"/>
          </w:rPr>
          <w:t xml:space="preserve">, Erfinder und Entwickler des </w:t>
        </w:r>
        <w:proofErr w:type="spellStart"/>
        <w:r w:rsidR="008936B5" w:rsidRPr="00E0401E">
          <w:rPr>
            <w:rFonts w:ascii="Cambria" w:hAnsi="Cambria"/>
            <w:sz w:val="24"/>
          </w:rPr>
          <w:t>aidoo-Transportsystems</w:t>
        </w:r>
        <w:proofErr w:type="spellEnd"/>
        <w:r w:rsidR="008936B5" w:rsidRPr="00E0401E">
          <w:rPr>
            <w:rFonts w:ascii="Cambria" w:hAnsi="Cambria"/>
            <w:sz w:val="24"/>
          </w:rPr>
          <w:t>, erläutert:</w:t>
        </w:r>
        <w:r w:rsidR="008936B5">
          <w:rPr>
            <w:rFonts w:ascii="Cambria" w:hAnsi="Cambria"/>
            <w:sz w:val="24"/>
          </w:rPr>
          <w:t xml:space="preserve"> „</w:t>
        </w:r>
      </w:ins>
      <w:del w:id="78" w:author="Turan Dardagan" w:date="2014-02-26T21:53:00Z">
        <w:r w:rsidR="00590914" w:rsidDel="008936B5">
          <w:rPr>
            <w:rFonts w:asciiTheme="minorHAnsi" w:hAnsiTheme="minorHAnsi"/>
            <w:sz w:val="24"/>
          </w:rPr>
          <w:delText>Mit</w:delText>
        </w:r>
        <w:r w:rsidR="00A32F23" w:rsidRPr="00A32F23" w:rsidDel="008936B5">
          <w:rPr>
            <w:rFonts w:asciiTheme="minorHAnsi" w:hAnsiTheme="minorHAnsi"/>
            <w:sz w:val="24"/>
          </w:rPr>
          <w:delText xml:space="preserve"> </w:delText>
        </w:r>
      </w:del>
      <w:proofErr w:type="spellStart"/>
      <w:r w:rsidR="00A32F23" w:rsidRPr="00A32F23">
        <w:rPr>
          <w:rFonts w:asciiTheme="minorHAnsi" w:hAnsiTheme="minorHAnsi"/>
          <w:sz w:val="24"/>
        </w:rPr>
        <w:t>a</w:t>
      </w:r>
      <w:r w:rsidR="00B9688E" w:rsidRPr="00A32F23">
        <w:rPr>
          <w:rFonts w:asciiTheme="minorHAnsi" w:hAnsiTheme="minorHAnsi"/>
          <w:sz w:val="24"/>
        </w:rPr>
        <w:t>idoo</w:t>
      </w:r>
      <w:ins w:id="79" w:author="Turan Dardagan" w:date="2014-02-26T21:54:00Z">
        <w:r w:rsidR="000615F5">
          <w:rPr>
            <w:rFonts w:asciiTheme="minorHAnsi" w:hAnsiTheme="minorHAnsi"/>
            <w:sz w:val="24"/>
          </w:rPr>
          <w:t>-</w:t>
        </w:r>
      </w:ins>
      <w:ins w:id="80" w:author="Turan Dardagan" w:date="2014-02-26T21:53:00Z">
        <w:r w:rsidR="008936B5">
          <w:rPr>
            <w:rFonts w:asciiTheme="minorHAnsi" w:hAnsiTheme="minorHAnsi"/>
            <w:sz w:val="24"/>
          </w:rPr>
          <w:t>Anhänger</w:t>
        </w:r>
        <w:proofErr w:type="spellEnd"/>
        <w:r w:rsidR="008936B5">
          <w:rPr>
            <w:rFonts w:asciiTheme="minorHAnsi" w:hAnsiTheme="minorHAnsi"/>
            <w:sz w:val="24"/>
          </w:rPr>
          <w:t xml:space="preserve"> sprechen </w:t>
        </w:r>
      </w:ins>
      <w:ins w:id="81" w:author="Turan Dardagan" w:date="2014-02-26T23:32:00Z">
        <w:r w:rsidR="003D0AB1">
          <w:rPr>
            <w:rFonts w:asciiTheme="minorHAnsi" w:hAnsiTheme="minorHAnsi"/>
            <w:sz w:val="24"/>
          </w:rPr>
          <w:t>im urbanen Bereich</w:t>
        </w:r>
      </w:ins>
      <w:ins w:id="82" w:author="Turan Dardagan" w:date="2014-02-26T22:04:00Z">
        <w:r w:rsidR="00D17B18">
          <w:rPr>
            <w:rFonts w:asciiTheme="minorHAnsi" w:hAnsiTheme="minorHAnsi"/>
            <w:sz w:val="24"/>
          </w:rPr>
          <w:t xml:space="preserve"> </w:t>
        </w:r>
      </w:ins>
      <w:ins w:id="83" w:author="Turan Dardagan" w:date="2014-02-26T21:53:00Z">
        <w:r w:rsidR="008936B5">
          <w:rPr>
            <w:rFonts w:asciiTheme="minorHAnsi" w:hAnsiTheme="minorHAnsi"/>
            <w:sz w:val="24"/>
          </w:rPr>
          <w:t>diejenigen an, die</w:t>
        </w:r>
      </w:ins>
      <w:ins w:id="84" w:author="Turan Dardagan" w:date="2014-02-26T21:54:00Z">
        <w:r w:rsidR="008936B5">
          <w:rPr>
            <w:rFonts w:asciiTheme="minorHAnsi" w:hAnsiTheme="minorHAnsi"/>
            <w:sz w:val="24"/>
          </w:rPr>
          <w:t xml:space="preserve"> </w:t>
        </w:r>
      </w:ins>
      <w:del w:id="85" w:author="Turan Dardagan" w:date="2014-02-26T23:33:00Z">
        <w:r w:rsidR="00A32F23" w:rsidRPr="00A32F23" w:rsidDel="003D0AB1">
          <w:rPr>
            <w:rFonts w:asciiTheme="minorHAnsi" w:hAnsiTheme="minorHAnsi"/>
            <w:sz w:val="24"/>
          </w:rPr>
          <w:delText xml:space="preserve"> </w:delText>
        </w:r>
      </w:del>
      <w:ins w:id="86" w:author="Turan Dardagan" w:date="2014-02-26T21:54:00Z">
        <w:r w:rsidR="0030333E">
          <w:rPr>
            <w:rFonts w:asciiTheme="minorHAnsi" w:hAnsiTheme="minorHAnsi"/>
            <w:sz w:val="24"/>
          </w:rPr>
          <w:t xml:space="preserve">lästigen Staus oder Parkplatzproblemen </w:t>
        </w:r>
      </w:ins>
      <w:ins w:id="87" w:author="Turan Dardagan" w:date="2014-02-26T23:33:00Z">
        <w:r w:rsidR="003D0AB1">
          <w:rPr>
            <w:rFonts w:asciiTheme="minorHAnsi" w:hAnsiTheme="minorHAnsi"/>
            <w:sz w:val="24"/>
          </w:rPr>
          <w:t>in der</w:t>
        </w:r>
        <w:r w:rsidR="003D0AB1" w:rsidRPr="00A32F23">
          <w:rPr>
            <w:rFonts w:asciiTheme="minorHAnsi" w:hAnsiTheme="minorHAnsi"/>
            <w:sz w:val="24"/>
          </w:rPr>
          <w:t xml:space="preserve"> </w:t>
        </w:r>
        <w:r w:rsidR="003D0AB1">
          <w:rPr>
            <w:rFonts w:asciiTheme="minorHAnsi" w:hAnsiTheme="minorHAnsi"/>
            <w:sz w:val="24"/>
          </w:rPr>
          <w:t xml:space="preserve">Innenstadt </w:t>
        </w:r>
      </w:ins>
      <w:ins w:id="88" w:author="Turan Dardagan" w:date="2014-02-26T21:54:00Z">
        <w:r w:rsidR="0030333E">
          <w:rPr>
            <w:rFonts w:asciiTheme="minorHAnsi" w:hAnsiTheme="minorHAnsi"/>
            <w:sz w:val="24"/>
          </w:rPr>
          <w:t xml:space="preserve">aus dem Weg gehen wollen. Hier bieten hochwertige, robuste Aluminiumaufsätze gepaart mit </w:t>
        </w:r>
      </w:ins>
      <w:del w:id="89" w:author="Turan Dardagan" w:date="2014-02-26T21:55:00Z">
        <w:r w:rsidR="00983668" w:rsidDel="0030333E">
          <w:rPr>
            <w:rFonts w:asciiTheme="minorHAnsi" w:hAnsiTheme="minorHAnsi"/>
            <w:sz w:val="24"/>
          </w:rPr>
          <w:delText>s</w:delText>
        </w:r>
      </w:del>
      <w:ins w:id="90" w:author="Turan Dardagan" w:date="2014-02-26T21:56:00Z">
        <w:r w:rsidR="0030333E" w:rsidRPr="0030333E">
          <w:rPr>
            <w:rFonts w:ascii="Cambria" w:hAnsi="Cambria"/>
            <w:sz w:val="24"/>
          </w:rPr>
          <w:t xml:space="preserve"> </w:t>
        </w:r>
      </w:ins>
      <w:ins w:id="91" w:author="Turan Dardagan" w:date="2014-02-26T21:57:00Z">
        <w:r w:rsidR="0030333E">
          <w:rPr>
            <w:rFonts w:ascii="Cambria" w:hAnsi="Cambria"/>
            <w:sz w:val="24"/>
          </w:rPr>
          <w:t>le</w:t>
        </w:r>
      </w:ins>
      <w:ins w:id="92" w:author="Turan Dardagan" w:date="2014-02-26T21:56:00Z">
        <w:r w:rsidR="0030333E" w:rsidRPr="00E0401E">
          <w:rPr>
            <w:rFonts w:ascii="Cambria" w:hAnsi="Cambria"/>
            <w:sz w:val="24"/>
          </w:rPr>
          <w:t>uchtfarbene</w:t>
        </w:r>
        <w:r w:rsidR="0030333E">
          <w:rPr>
            <w:rFonts w:ascii="Cambria" w:hAnsi="Cambria"/>
            <w:sz w:val="24"/>
          </w:rPr>
          <w:t>n</w:t>
        </w:r>
        <w:r w:rsidR="0030333E" w:rsidRPr="00E0401E">
          <w:rPr>
            <w:rFonts w:ascii="Cambria" w:hAnsi="Cambria"/>
            <w:sz w:val="24"/>
          </w:rPr>
          <w:t xml:space="preserve"> </w:t>
        </w:r>
        <w:proofErr w:type="spellStart"/>
        <w:r w:rsidR="0030333E">
          <w:rPr>
            <w:rFonts w:ascii="Cambria" w:hAnsi="Cambria"/>
            <w:sz w:val="24"/>
          </w:rPr>
          <w:t>Neonon-</w:t>
        </w:r>
        <w:r w:rsidR="0030333E" w:rsidRPr="00E0401E">
          <w:rPr>
            <w:rFonts w:ascii="Cambria" w:hAnsi="Cambria"/>
            <w:sz w:val="24"/>
          </w:rPr>
          <w:t>Reflektorüberzüge</w:t>
        </w:r>
        <w:r w:rsidR="0030333E">
          <w:rPr>
            <w:rFonts w:ascii="Cambria" w:hAnsi="Cambria"/>
            <w:sz w:val="24"/>
          </w:rPr>
          <w:t>n</w:t>
        </w:r>
        <w:proofErr w:type="spellEnd"/>
        <w:r w:rsidR="0030333E">
          <w:rPr>
            <w:rFonts w:ascii="Cambria" w:hAnsi="Cambria"/>
            <w:sz w:val="24"/>
          </w:rPr>
          <w:t xml:space="preserve"> und</w:t>
        </w:r>
        <w:r w:rsidR="0030333E" w:rsidRPr="00E0401E">
          <w:rPr>
            <w:rFonts w:ascii="Cambria" w:hAnsi="Cambria"/>
            <w:sz w:val="24"/>
          </w:rPr>
          <w:t xml:space="preserve"> dreidimensionalen Wimpel</w:t>
        </w:r>
        <w:r w:rsidR="0030333E">
          <w:rPr>
            <w:rFonts w:ascii="Cambria" w:hAnsi="Cambria"/>
            <w:sz w:val="24"/>
          </w:rPr>
          <w:t>n ein Höchstmaß an Funktionalität und Sicherheit.</w:t>
        </w:r>
      </w:ins>
      <w:ins w:id="93" w:author="Turan Dardagan" w:date="2014-02-26T21:57:00Z">
        <w:r w:rsidR="0030333E">
          <w:rPr>
            <w:rFonts w:ascii="Cambria" w:hAnsi="Cambria"/>
            <w:sz w:val="24"/>
          </w:rPr>
          <w:t>“</w:t>
        </w:r>
      </w:ins>
    </w:p>
    <w:p w:rsidR="00A32F23" w:rsidRPr="00A32F23" w:rsidDel="00D17B18" w:rsidRDefault="00983668" w:rsidP="00A32F23">
      <w:pPr>
        <w:spacing w:after="120" w:line="360" w:lineRule="auto"/>
        <w:rPr>
          <w:del w:id="94" w:author="Turan Dardagan" w:date="2014-02-26T22:04:00Z"/>
          <w:rFonts w:asciiTheme="minorHAnsi" w:hAnsiTheme="minorHAnsi"/>
          <w:sz w:val="24"/>
        </w:rPr>
      </w:pPr>
      <w:del w:id="95" w:author="Turan Dardagan" w:date="2014-02-26T21:56:00Z">
        <w:r w:rsidDel="0030333E">
          <w:rPr>
            <w:rFonts w:asciiTheme="minorHAnsi" w:hAnsiTheme="minorHAnsi"/>
            <w:sz w:val="24"/>
          </w:rPr>
          <w:delText xml:space="preserve">ind </w:delText>
        </w:r>
      </w:del>
      <w:del w:id="96" w:author="Turan Dardagan" w:date="2014-02-26T21:58:00Z">
        <w:r w:rsidR="00A32F23" w:rsidRPr="00A32F23" w:rsidDel="000F2EBC">
          <w:rPr>
            <w:rFonts w:asciiTheme="minorHAnsi" w:hAnsiTheme="minorHAnsi"/>
            <w:sz w:val="24"/>
          </w:rPr>
          <w:delText>authentische Naturerlebnisse mit Null CO2- Ausstoß möglich. Die neuen Fahrradanhänger</w:delText>
        </w:r>
        <w:r w:rsidR="00B9688E" w:rsidRPr="00A32F23" w:rsidDel="000F2EBC">
          <w:rPr>
            <w:rFonts w:asciiTheme="minorHAnsi" w:hAnsiTheme="minorHAnsi"/>
            <w:sz w:val="24"/>
          </w:rPr>
          <w:delText>-Modell</w:delText>
        </w:r>
        <w:r w:rsidR="00A32F23" w:rsidRPr="00A32F23" w:rsidDel="000F2EBC">
          <w:rPr>
            <w:rFonts w:asciiTheme="minorHAnsi" w:hAnsiTheme="minorHAnsi"/>
            <w:sz w:val="24"/>
          </w:rPr>
          <w:delText>e</w:delText>
        </w:r>
        <w:r w:rsidR="00B9688E" w:rsidRPr="00A32F23" w:rsidDel="000F2EBC">
          <w:rPr>
            <w:rFonts w:asciiTheme="minorHAnsi" w:hAnsiTheme="minorHAnsi"/>
            <w:sz w:val="24"/>
          </w:rPr>
          <w:delText xml:space="preserve"> </w:delText>
        </w:r>
        <w:r w:rsidR="00E6600E" w:rsidDel="000F2EBC">
          <w:rPr>
            <w:rFonts w:asciiTheme="minorHAnsi" w:hAnsiTheme="minorHAnsi"/>
            <w:sz w:val="24"/>
          </w:rPr>
          <w:delText xml:space="preserve">für die Saison 2014 </w:delText>
        </w:r>
        <w:r w:rsidR="00A32F23" w:rsidRPr="00A32F23" w:rsidDel="000F2EBC">
          <w:rPr>
            <w:rFonts w:asciiTheme="minorHAnsi" w:hAnsiTheme="minorHAnsi"/>
            <w:sz w:val="24"/>
          </w:rPr>
          <w:delText xml:space="preserve">eröffnen dem Anwender ungeahnte </w:delText>
        </w:r>
      </w:del>
      <w:del w:id="97" w:author="Turan Dardagan" w:date="2014-02-26T22:04:00Z">
        <w:r w:rsidR="00A32F23" w:rsidRPr="00A32F23" w:rsidDel="00D17B18">
          <w:rPr>
            <w:rFonts w:asciiTheme="minorHAnsi" w:hAnsiTheme="minorHAnsi"/>
            <w:sz w:val="24"/>
          </w:rPr>
          <w:delText xml:space="preserve">Mobilität in der Natur und machen den Transport von Wassersportgeräten mit dem Fahrrad </w:delText>
        </w:r>
      </w:del>
      <w:del w:id="98" w:author="Turan Dardagan" w:date="2014-02-26T20:44:00Z">
        <w:r w:rsidR="00A32F23" w:rsidRPr="00A32F23" w:rsidDel="000E461E">
          <w:rPr>
            <w:rFonts w:asciiTheme="minorHAnsi" w:hAnsiTheme="minorHAnsi"/>
            <w:sz w:val="24"/>
          </w:rPr>
          <w:delText>sicherer</w:delText>
        </w:r>
      </w:del>
      <w:del w:id="99" w:author="Turan Dardagan" w:date="2014-02-26T22:04:00Z">
        <w:r w:rsidR="00A32F23" w:rsidRPr="00A32F23" w:rsidDel="00D17B18">
          <w:rPr>
            <w:rFonts w:asciiTheme="minorHAnsi" w:hAnsiTheme="minorHAnsi"/>
            <w:sz w:val="24"/>
          </w:rPr>
          <w:delText>.</w:delText>
        </w:r>
      </w:del>
    </w:p>
    <w:p w:rsidR="00A32F23" w:rsidRPr="00A32F23" w:rsidDel="00D17B18" w:rsidRDefault="00A32F23" w:rsidP="00A32F23">
      <w:pPr>
        <w:pStyle w:val="Textkrper"/>
        <w:spacing w:line="360" w:lineRule="auto"/>
        <w:rPr>
          <w:del w:id="100" w:author="Turan Dardagan" w:date="2014-02-26T22:04:00Z"/>
          <w:rFonts w:asciiTheme="minorHAnsi" w:hAnsiTheme="minorHAnsi"/>
          <w:sz w:val="24"/>
        </w:rPr>
      </w:pPr>
      <w:del w:id="101" w:author="Turan Dardagan" w:date="2014-02-26T22:04:00Z">
        <w:r w:rsidRPr="00A32F23" w:rsidDel="00D17B18">
          <w:rPr>
            <w:rFonts w:asciiTheme="minorHAnsi" w:hAnsiTheme="minorHAnsi"/>
            <w:sz w:val="24"/>
          </w:rPr>
          <w:delText>So wurde be</w:delText>
        </w:r>
        <w:r w:rsidR="006B146D" w:rsidDel="00D17B18">
          <w:rPr>
            <w:rFonts w:asciiTheme="minorHAnsi" w:hAnsiTheme="minorHAnsi"/>
            <w:sz w:val="24"/>
          </w:rPr>
          <w:delText>i</w:delText>
        </w:r>
        <w:r w:rsidRPr="00A32F23" w:rsidDel="00D17B18">
          <w:rPr>
            <w:rFonts w:asciiTheme="minorHAnsi" w:hAnsiTheme="minorHAnsi"/>
            <w:sz w:val="24"/>
          </w:rPr>
          <w:delText>spielsweise von aidoo ein spezieller Anhänger für den Transport von Faltbooten</w:delText>
        </w:r>
        <w:r w:rsidR="00251ECD" w:rsidDel="00D17B18">
          <w:rPr>
            <w:rFonts w:asciiTheme="minorHAnsi" w:hAnsiTheme="minorHAnsi"/>
            <w:sz w:val="24"/>
          </w:rPr>
          <w:delText xml:space="preserve"> </w:delText>
        </w:r>
        <w:r w:rsidR="00251ECD" w:rsidRPr="00A32F23" w:rsidDel="00D17B18">
          <w:rPr>
            <w:rFonts w:asciiTheme="minorHAnsi" w:hAnsiTheme="minorHAnsi"/>
            <w:sz w:val="24"/>
          </w:rPr>
          <w:delText>entwickelt</w:delText>
        </w:r>
        <w:r w:rsidRPr="00A32F23" w:rsidDel="00D17B18">
          <w:rPr>
            <w:rFonts w:asciiTheme="minorHAnsi" w:hAnsiTheme="minorHAnsi"/>
            <w:sz w:val="24"/>
          </w:rPr>
          <w:delText xml:space="preserve">: Er wird am Ausfallende oder der Hinterachse des Fahrrades befestigt. In Kombination mit einem Faltrad sind nun uneingeschränkte Kombinationen von Boot- und Radwandertouren möglich: einfach mit dem Gespann ans Wasser, Boot aufbauen, Anhänger und Faltrad im Boot verstauen und losfahren. Zurück zum Startplatz geht’s problemlos und schnell mit dem </w:delText>
        </w:r>
        <w:r w:rsidRPr="00454947" w:rsidDel="00D17B18">
          <w:rPr>
            <w:rFonts w:asciiTheme="minorHAnsi" w:hAnsiTheme="minorHAnsi"/>
            <w:bCs/>
            <w:sz w:val="24"/>
          </w:rPr>
          <w:delText>aidoo</w:delText>
        </w:r>
        <w:r w:rsidRPr="00A32F23" w:rsidDel="00D17B18">
          <w:rPr>
            <w:rFonts w:asciiTheme="minorHAnsi" w:hAnsiTheme="minorHAnsi"/>
            <w:sz w:val="24"/>
          </w:rPr>
          <w:delText>–Anhänger.</w:delText>
        </w:r>
      </w:del>
    </w:p>
    <w:p w:rsidR="00590914" w:rsidDel="00D17B18" w:rsidRDefault="00590914" w:rsidP="00B9688E">
      <w:pPr>
        <w:spacing w:after="120" w:line="360" w:lineRule="exact"/>
        <w:rPr>
          <w:del w:id="102" w:author="Turan Dardagan" w:date="2014-02-26T22:04:00Z"/>
          <w:rFonts w:ascii="Cambria" w:hAnsi="Cambria"/>
          <w:sz w:val="24"/>
        </w:rPr>
      </w:pPr>
    </w:p>
    <w:p w:rsidR="00940C1E" w:rsidRPr="00631569" w:rsidRDefault="00B9688E" w:rsidP="00940C1E">
      <w:pPr>
        <w:pStyle w:val="Textkrper"/>
        <w:numPr>
          <w:ins w:id="103" w:author="Turan Dardagan" w:date="2014-02-26T22:22:00Z"/>
        </w:numPr>
        <w:spacing w:line="360" w:lineRule="auto"/>
        <w:rPr>
          <w:ins w:id="104" w:author="Turan Dardagan" w:date="2014-02-26T22:22:00Z"/>
          <w:rFonts w:asciiTheme="minorHAnsi" w:hAnsiTheme="minorHAnsi"/>
          <w:sz w:val="24"/>
        </w:rPr>
      </w:pPr>
      <w:del w:id="105" w:author="Turan Dardagan" w:date="2014-02-26T22:04:00Z">
        <w:r w:rsidRPr="00E0401E" w:rsidDel="005E56D1">
          <w:rPr>
            <w:rFonts w:ascii="Cambria" w:hAnsi="Cambria"/>
            <w:sz w:val="24"/>
          </w:rPr>
          <w:delText>„</w:delText>
        </w:r>
      </w:del>
      <w:del w:id="106" w:author="Turan Dardagan" w:date="2014-02-26T22:13:00Z">
        <w:r w:rsidRPr="00E0401E" w:rsidDel="006A4190">
          <w:rPr>
            <w:rFonts w:ascii="Cambria" w:hAnsi="Cambria"/>
            <w:sz w:val="24"/>
          </w:rPr>
          <w:delText xml:space="preserve">Nachdem </w:delText>
        </w:r>
      </w:del>
      <w:proofErr w:type="spellStart"/>
      <w:r w:rsidRPr="00E0401E">
        <w:rPr>
          <w:rFonts w:ascii="Cambria" w:hAnsi="Cambria"/>
          <w:sz w:val="24"/>
        </w:rPr>
        <w:t>aidoo</w:t>
      </w:r>
      <w:proofErr w:type="spellEnd"/>
      <w:r w:rsidRPr="00E0401E">
        <w:rPr>
          <w:rFonts w:ascii="Cambria" w:hAnsi="Cambria"/>
          <w:sz w:val="24"/>
        </w:rPr>
        <w:t xml:space="preserve"> </w:t>
      </w:r>
      <w:ins w:id="107" w:author="Turan Dardagan" w:date="2014-02-26T22:13:00Z">
        <w:r w:rsidR="006A4190">
          <w:rPr>
            <w:rFonts w:ascii="Cambria" w:hAnsi="Cambria"/>
            <w:sz w:val="24"/>
          </w:rPr>
          <w:t>hat</w:t>
        </w:r>
      </w:ins>
      <w:ins w:id="108" w:author="Turan Dardagan" w:date="2014-02-26T22:17:00Z">
        <w:r w:rsidR="00940C1E">
          <w:rPr>
            <w:rFonts w:ascii="Cambria" w:hAnsi="Cambria"/>
            <w:sz w:val="24"/>
          </w:rPr>
          <w:t>te</w:t>
        </w:r>
      </w:ins>
      <w:ins w:id="109" w:author="Turan Dardagan" w:date="2014-02-26T22:13:00Z">
        <w:r w:rsidR="006A4190">
          <w:rPr>
            <w:rFonts w:ascii="Cambria" w:hAnsi="Cambria"/>
            <w:sz w:val="24"/>
          </w:rPr>
          <w:t xml:space="preserve"> </w:t>
        </w:r>
      </w:ins>
      <w:r w:rsidRPr="00E0401E">
        <w:rPr>
          <w:rFonts w:ascii="Cambria" w:hAnsi="Cambria"/>
          <w:sz w:val="24"/>
        </w:rPr>
        <w:t xml:space="preserve">2013 den Innovationspreis ISPO </w:t>
      </w:r>
      <w:proofErr w:type="spellStart"/>
      <w:r w:rsidRPr="00E0401E">
        <w:rPr>
          <w:rFonts w:ascii="Cambria" w:hAnsi="Cambria"/>
          <w:sz w:val="24"/>
        </w:rPr>
        <w:t>B</w:t>
      </w:r>
      <w:del w:id="110" w:author="Turan Dardagan" w:date="2014-02-26T23:57:00Z">
        <w:r w:rsidRPr="00E0401E" w:rsidDel="00165E81">
          <w:rPr>
            <w:rFonts w:ascii="Cambria" w:hAnsi="Cambria"/>
            <w:sz w:val="24"/>
          </w:rPr>
          <w:delText>IKE</w:delText>
        </w:r>
      </w:del>
      <w:ins w:id="111" w:author="Turan Dardagan" w:date="2014-02-26T23:57:00Z">
        <w:r w:rsidR="00165E81">
          <w:rPr>
            <w:rFonts w:ascii="Cambria" w:hAnsi="Cambria"/>
            <w:sz w:val="24"/>
          </w:rPr>
          <w:t>ike</w:t>
        </w:r>
      </w:ins>
      <w:proofErr w:type="spellEnd"/>
      <w:r w:rsidRPr="00E0401E">
        <w:rPr>
          <w:rFonts w:ascii="Cambria" w:hAnsi="Cambria"/>
          <w:sz w:val="24"/>
        </w:rPr>
        <w:t xml:space="preserve"> </w:t>
      </w:r>
      <w:proofErr w:type="spellStart"/>
      <w:r w:rsidRPr="00E0401E">
        <w:rPr>
          <w:rFonts w:ascii="Cambria" w:hAnsi="Cambria"/>
          <w:sz w:val="24"/>
        </w:rPr>
        <w:t>B</w:t>
      </w:r>
      <w:del w:id="112" w:author="Turan Dardagan" w:date="2014-02-26T23:57:00Z">
        <w:r w:rsidRPr="00E0401E" w:rsidDel="00165E81">
          <w:rPr>
            <w:rFonts w:ascii="Cambria" w:hAnsi="Cambria"/>
            <w:sz w:val="24"/>
          </w:rPr>
          <w:delText>RANDNEW</w:delText>
        </w:r>
      </w:del>
      <w:ins w:id="113" w:author="Turan Dardagan" w:date="2014-02-26T23:57:00Z">
        <w:r w:rsidR="00165E81">
          <w:rPr>
            <w:rFonts w:ascii="Cambria" w:hAnsi="Cambria"/>
            <w:sz w:val="24"/>
          </w:rPr>
          <w:t>randnew</w:t>
        </w:r>
      </w:ins>
      <w:proofErr w:type="spellEnd"/>
      <w:r w:rsidRPr="00E0401E">
        <w:rPr>
          <w:rFonts w:ascii="Cambria" w:hAnsi="Cambria"/>
          <w:sz w:val="24"/>
        </w:rPr>
        <w:t xml:space="preserve"> für seinen cleveren E-Antrieb gewonnen </w:t>
      </w:r>
      <w:ins w:id="114" w:author="Turan Dardagan" w:date="2014-02-26T22:13:00Z">
        <w:r w:rsidR="006A4190">
          <w:rPr>
            <w:rFonts w:ascii="Cambria" w:hAnsi="Cambria"/>
            <w:sz w:val="24"/>
          </w:rPr>
          <w:t xml:space="preserve">und </w:t>
        </w:r>
      </w:ins>
      <w:del w:id="115" w:author="Turan Dardagan" w:date="2014-02-26T22:13:00Z">
        <w:r w:rsidRPr="00E0401E" w:rsidDel="006A4190">
          <w:rPr>
            <w:rFonts w:ascii="Cambria" w:hAnsi="Cambria"/>
            <w:sz w:val="24"/>
          </w:rPr>
          <w:delText>hat</w:delText>
        </w:r>
      </w:del>
      <w:ins w:id="116" w:author="Turan Dardagan" w:date="2014-02-26T22:09:00Z">
        <w:r w:rsidR="005E56D1">
          <w:rPr>
            <w:rFonts w:ascii="Cambria" w:hAnsi="Cambria"/>
            <w:sz w:val="24"/>
          </w:rPr>
          <w:t>kon</w:t>
        </w:r>
      </w:ins>
      <w:ins w:id="117" w:author="Turan Dardagan" w:date="2014-02-26T22:15:00Z">
        <w:r w:rsidR="006A4190">
          <w:rPr>
            <w:rFonts w:ascii="Cambria" w:hAnsi="Cambria"/>
            <w:sz w:val="24"/>
          </w:rPr>
          <w:t>nte die Besucher</w:t>
        </w:r>
      </w:ins>
      <w:ins w:id="118" w:author="Turan Dardagan" w:date="2014-02-26T22:16:00Z">
        <w:r w:rsidR="00940C1E">
          <w:rPr>
            <w:rFonts w:ascii="Cambria" w:hAnsi="Cambria"/>
            <w:sz w:val="24"/>
          </w:rPr>
          <w:t xml:space="preserve"> in München</w:t>
        </w:r>
      </w:ins>
      <w:ins w:id="119" w:author="Turan Dardagan" w:date="2014-02-26T22:15:00Z">
        <w:r w:rsidR="006A4190">
          <w:rPr>
            <w:rFonts w:ascii="Cambria" w:hAnsi="Cambria"/>
            <w:sz w:val="24"/>
          </w:rPr>
          <w:t xml:space="preserve"> </w:t>
        </w:r>
        <w:r w:rsidR="00940C1E">
          <w:rPr>
            <w:rFonts w:ascii="Cambria" w:hAnsi="Cambria"/>
            <w:sz w:val="24"/>
          </w:rPr>
          <w:t>dafür begeistern, Anhänger  fahren</w:t>
        </w:r>
      </w:ins>
      <w:ins w:id="120" w:author="Turan Dardagan" w:date="2014-02-26T22:16:00Z">
        <w:r w:rsidR="00940C1E">
          <w:rPr>
            <w:rFonts w:ascii="Cambria" w:hAnsi="Cambria"/>
            <w:sz w:val="24"/>
          </w:rPr>
          <w:t xml:space="preserve"> als äußerst komfortabel zu erleben. </w:t>
        </w:r>
      </w:ins>
      <w:ins w:id="121" w:author="Turan Dardagan" w:date="2014-02-26T22:17:00Z">
        <w:r w:rsidR="00AA7125">
          <w:rPr>
            <w:rFonts w:ascii="Cambria" w:hAnsi="Cambria"/>
            <w:sz w:val="24"/>
          </w:rPr>
          <w:t>„</w:t>
        </w:r>
        <w:r w:rsidR="00940C1E">
          <w:rPr>
            <w:rFonts w:ascii="Cambria" w:hAnsi="Cambria"/>
            <w:sz w:val="24"/>
          </w:rPr>
          <w:t>Immer wieder kamen Besucher vom T</w:t>
        </w:r>
      </w:ins>
      <w:ins w:id="122" w:author="Turan Dardagan" w:date="2014-02-26T22:18:00Z">
        <w:r w:rsidR="00940C1E">
          <w:rPr>
            <w:rFonts w:ascii="Cambria" w:hAnsi="Cambria"/>
            <w:sz w:val="24"/>
          </w:rPr>
          <w:t>e</w:t>
        </w:r>
      </w:ins>
      <w:ins w:id="123" w:author="Turan Dardagan" w:date="2014-02-26T22:17:00Z">
        <w:r w:rsidR="00940C1E">
          <w:rPr>
            <w:rFonts w:ascii="Cambria" w:hAnsi="Cambria"/>
            <w:sz w:val="24"/>
          </w:rPr>
          <w:t xml:space="preserve">stparcours </w:t>
        </w:r>
      </w:ins>
      <w:ins w:id="124" w:author="Turan Dardagan" w:date="2014-02-26T22:18:00Z">
        <w:r w:rsidR="00940C1E">
          <w:rPr>
            <w:rFonts w:ascii="Cambria" w:hAnsi="Cambria"/>
            <w:sz w:val="24"/>
          </w:rPr>
          <w:t xml:space="preserve">an unseren Stand zurück und berichteten, dass sie den </w:t>
        </w:r>
        <w:proofErr w:type="spellStart"/>
        <w:r w:rsidR="00940C1E">
          <w:rPr>
            <w:rFonts w:ascii="Cambria" w:hAnsi="Cambria"/>
            <w:sz w:val="24"/>
          </w:rPr>
          <w:t>aidoo-Anhänger</w:t>
        </w:r>
        <w:proofErr w:type="spellEnd"/>
        <w:r w:rsidR="00940C1E">
          <w:rPr>
            <w:rFonts w:ascii="Cambria" w:hAnsi="Cambria"/>
            <w:sz w:val="24"/>
          </w:rPr>
          <w:t xml:space="preserve"> während der Fahrt gar nicht gespürt haben,</w:t>
        </w:r>
      </w:ins>
      <w:ins w:id="125" w:author="Turan Dardagan" w:date="2014-02-26T22:19:00Z">
        <w:r w:rsidR="00940C1E">
          <w:rPr>
            <w:rFonts w:ascii="Cambria" w:hAnsi="Cambria"/>
            <w:sz w:val="24"/>
          </w:rPr>
          <w:t xml:space="preserve">“ </w:t>
        </w:r>
      </w:ins>
      <w:ins w:id="126" w:author="Turan Dardagan" w:date="2014-02-26T22:23:00Z">
        <w:r w:rsidR="00940C1E">
          <w:rPr>
            <w:rFonts w:ascii="Cambria" w:hAnsi="Cambria"/>
            <w:sz w:val="24"/>
          </w:rPr>
          <w:t>sagt</w:t>
        </w:r>
      </w:ins>
      <w:ins w:id="127" w:author="Turan Dardagan" w:date="2014-02-26T22:19:00Z">
        <w:r w:rsidR="00940C1E">
          <w:rPr>
            <w:rFonts w:ascii="Cambria" w:hAnsi="Cambria"/>
            <w:sz w:val="24"/>
          </w:rPr>
          <w:t xml:space="preserve"> Turan </w:t>
        </w:r>
        <w:proofErr w:type="spellStart"/>
        <w:r w:rsidR="00940C1E">
          <w:rPr>
            <w:rFonts w:ascii="Cambria" w:hAnsi="Cambria"/>
            <w:sz w:val="24"/>
          </w:rPr>
          <w:t>Dardagan</w:t>
        </w:r>
      </w:ins>
      <w:proofErr w:type="spellEnd"/>
      <w:ins w:id="128" w:author="Turan Dardagan" w:date="2014-02-26T22:23:00Z">
        <w:r w:rsidR="00940C1E">
          <w:rPr>
            <w:rFonts w:ascii="Cambria" w:hAnsi="Cambria"/>
            <w:sz w:val="24"/>
          </w:rPr>
          <w:t>. „Auch das</w:t>
        </w:r>
      </w:ins>
      <w:ins w:id="129" w:author="Turan Dardagan" w:date="2014-02-26T22:22:00Z">
        <w:r w:rsidR="00940C1E" w:rsidRPr="00631569">
          <w:rPr>
            <w:rFonts w:asciiTheme="minorHAnsi" w:hAnsiTheme="minorHAnsi"/>
            <w:sz w:val="24"/>
          </w:rPr>
          <w:t xml:space="preserve"> Scheibenbremssystem</w:t>
        </w:r>
      </w:ins>
      <w:ins w:id="130" w:author="Turan Dardagan" w:date="2014-02-26T22:24:00Z">
        <w:r w:rsidR="00940C1E">
          <w:rPr>
            <w:rFonts w:asciiTheme="minorHAnsi" w:hAnsiTheme="minorHAnsi"/>
            <w:sz w:val="24"/>
          </w:rPr>
          <w:t xml:space="preserve"> des Anhängers</w:t>
        </w:r>
      </w:ins>
      <w:ins w:id="131" w:author="Turan Dardagan" w:date="2014-02-26T22:22:00Z">
        <w:r w:rsidR="00940C1E" w:rsidRPr="00631569">
          <w:rPr>
            <w:rFonts w:asciiTheme="minorHAnsi" w:hAnsiTheme="minorHAnsi"/>
            <w:sz w:val="24"/>
          </w:rPr>
          <w:t xml:space="preserve">, </w:t>
        </w:r>
      </w:ins>
      <w:ins w:id="132" w:author="Turan Dardagan" w:date="2014-02-26T22:24:00Z">
        <w:r w:rsidR="00940C1E">
          <w:rPr>
            <w:rFonts w:asciiTheme="minorHAnsi" w:hAnsiTheme="minorHAnsi"/>
            <w:sz w:val="24"/>
          </w:rPr>
          <w:t>welches</w:t>
        </w:r>
      </w:ins>
      <w:ins w:id="133" w:author="Turan Dardagan" w:date="2014-02-26T22:22:00Z">
        <w:r w:rsidR="00940C1E" w:rsidRPr="00631569">
          <w:rPr>
            <w:rFonts w:asciiTheme="minorHAnsi" w:hAnsiTheme="minorHAnsi"/>
            <w:sz w:val="24"/>
          </w:rPr>
          <w:t xml:space="preserve"> mit der hydraulischen Bremsanlage des Fahrrades k</w:t>
        </w:r>
        <w:r w:rsidR="00940C1E">
          <w:rPr>
            <w:rFonts w:asciiTheme="minorHAnsi" w:hAnsiTheme="minorHAnsi"/>
            <w:sz w:val="24"/>
          </w:rPr>
          <w:t>ompatibel gestaltet werden kann, fand großen Zuspruch</w:t>
        </w:r>
      </w:ins>
      <w:ins w:id="134" w:author="Turan Dardagan" w:date="2014-02-26T22:24:00Z">
        <w:r w:rsidR="00940C1E">
          <w:rPr>
            <w:rFonts w:asciiTheme="minorHAnsi" w:hAnsiTheme="minorHAnsi"/>
            <w:sz w:val="24"/>
          </w:rPr>
          <w:t>.“</w:t>
        </w:r>
      </w:ins>
    </w:p>
    <w:p w:rsidR="00940C1E" w:rsidRDefault="00940C1E" w:rsidP="00981E28">
      <w:pPr>
        <w:pStyle w:val="Textkrper"/>
        <w:spacing w:line="360" w:lineRule="auto"/>
        <w:rPr>
          <w:ins w:id="135" w:author="Turan Dardagan" w:date="2014-02-26T22:19:00Z"/>
          <w:rFonts w:ascii="Cambria" w:hAnsi="Cambria"/>
          <w:sz w:val="24"/>
        </w:rPr>
      </w:pPr>
    </w:p>
    <w:p w:rsidR="00000000" w:rsidRDefault="00940C1E">
      <w:pPr>
        <w:pStyle w:val="Textkrper"/>
        <w:numPr>
          <w:ins w:id="136" w:author="Turan Dardagan" w:date="2014-02-26T22:19:00Z"/>
        </w:numPr>
        <w:spacing w:after="120" w:line="360" w:lineRule="exact"/>
        <w:rPr>
          <w:del w:id="137" w:author="Turan Dardagan" w:date="2014-02-26T22:24:00Z"/>
          <w:rFonts w:asciiTheme="minorHAnsi" w:hAnsiTheme="minorHAnsi"/>
          <w:sz w:val="24"/>
        </w:rPr>
        <w:pPrChange w:id="138" w:author="Turan Dardagan" w:date="2014-02-26T22:25:00Z">
          <w:pPr>
            <w:pStyle w:val="Textkrper"/>
            <w:spacing w:line="360" w:lineRule="auto"/>
          </w:pPr>
        </w:pPrChange>
      </w:pPr>
      <w:ins w:id="139" w:author="Turan Dardagan" w:date="2014-02-26T22:19:00Z">
        <w:r>
          <w:rPr>
            <w:rFonts w:ascii="Cambria" w:hAnsi="Cambria"/>
            <w:sz w:val="24"/>
          </w:rPr>
          <w:t xml:space="preserve">Die nächste Möglichkeit, die </w:t>
        </w:r>
        <w:proofErr w:type="spellStart"/>
        <w:r>
          <w:rPr>
            <w:rFonts w:ascii="Cambria" w:hAnsi="Cambria"/>
            <w:sz w:val="24"/>
          </w:rPr>
          <w:t>aidoo-Modelle</w:t>
        </w:r>
        <w:proofErr w:type="spellEnd"/>
        <w:r>
          <w:rPr>
            <w:rFonts w:ascii="Cambria" w:hAnsi="Cambria"/>
            <w:sz w:val="24"/>
          </w:rPr>
          <w:t xml:space="preserve"> 2014 ausgiebig zu testen und Probe </w:t>
        </w:r>
      </w:ins>
      <w:ins w:id="140" w:author="Turan Dardagan" w:date="2014-02-26T22:20:00Z">
        <w:r>
          <w:rPr>
            <w:rFonts w:ascii="Cambria" w:hAnsi="Cambria"/>
            <w:sz w:val="24"/>
          </w:rPr>
          <w:t xml:space="preserve">zu fahren ist </w:t>
        </w:r>
      </w:ins>
      <w:ins w:id="141" w:author="Turan Dardagan" w:date="2014-02-26T22:25:00Z">
        <w:r w:rsidR="00A55844">
          <w:rPr>
            <w:rFonts w:asciiTheme="minorHAnsi" w:hAnsiTheme="minorHAnsi"/>
            <w:sz w:val="24"/>
          </w:rPr>
          <w:t>v</w:t>
        </w:r>
        <w:r w:rsidR="00A55844" w:rsidRPr="00034757">
          <w:rPr>
            <w:rFonts w:asciiTheme="minorHAnsi" w:hAnsiTheme="minorHAnsi"/>
            <w:sz w:val="24"/>
          </w:rPr>
          <w:t xml:space="preserve">on Freitag, 14. März bis Sonntag, 16. März </w:t>
        </w:r>
      </w:ins>
      <w:ins w:id="142" w:author="Turan Dardagan" w:date="2014-02-26T22:20:00Z">
        <w:r>
          <w:rPr>
            <w:rFonts w:ascii="Cambria" w:hAnsi="Cambria"/>
            <w:sz w:val="24"/>
          </w:rPr>
          <w:t xml:space="preserve">auf der </w:t>
        </w:r>
        <w:proofErr w:type="spellStart"/>
        <w:r>
          <w:rPr>
            <w:rFonts w:ascii="Cambria" w:hAnsi="Cambria"/>
            <w:sz w:val="24"/>
          </w:rPr>
          <w:t>BikeAktiv</w:t>
        </w:r>
        <w:proofErr w:type="spellEnd"/>
        <w:r>
          <w:rPr>
            <w:rFonts w:ascii="Cambria" w:hAnsi="Cambria"/>
            <w:sz w:val="24"/>
          </w:rPr>
          <w:t xml:space="preserve"> in Freiburg (</w:t>
        </w:r>
        <w:proofErr w:type="spellStart"/>
        <w:r>
          <w:rPr>
            <w:rFonts w:ascii="Cambria" w:hAnsi="Cambria"/>
            <w:sz w:val="24"/>
          </w:rPr>
          <w:t>Brsg</w:t>
        </w:r>
        <w:proofErr w:type="spellEnd"/>
        <w:r>
          <w:rPr>
            <w:rFonts w:ascii="Cambria" w:hAnsi="Cambria"/>
            <w:sz w:val="24"/>
          </w:rPr>
          <w:t>.)</w:t>
        </w:r>
        <w:r w:rsidR="00A55844">
          <w:rPr>
            <w:rFonts w:ascii="Cambria" w:hAnsi="Cambria"/>
            <w:sz w:val="24"/>
          </w:rPr>
          <w:t>.</w:t>
        </w:r>
      </w:ins>
      <w:del w:id="143" w:author="Turan Dardagan" w:date="2014-02-26T22:04:00Z">
        <w:r w:rsidR="00B9688E" w:rsidRPr="00E0401E" w:rsidDel="00D17B18">
          <w:rPr>
            <w:rFonts w:ascii="Cambria" w:hAnsi="Cambria"/>
            <w:sz w:val="24"/>
          </w:rPr>
          <w:delText xml:space="preserve">te, </w:delText>
        </w:r>
      </w:del>
      <w:del w:id="144" w:author="Turan Dardagan" w:date="2014-02-26T22:24:00Z">
        <w:r w:rsidR="00B9688E" w:rsidRPr="00E0401E" w:rsidDel="00A55844">
          <w:rPr>
            <w:rFonts w:ascii="Cambria" w:hAnsi="Cambria"/>
            <w:sz w:val="24"/>
          </w:rPr>
          <w:delText xml:space="preserve">zeigte sich eine wachsende Nachfrage für Transportmodule, </w:delText>
        </w:r>
        <w:r w:rsidR="00B9688E" w:rsidRPr="00631569" w:rsidDel="00A55844">
          <w:rPr>
            <w:rFonts w:asciiTheme="minorHAnsi" w:hAnsiTheme="minorHAnsi"/>
            <w:sz w:val="24"/>
          </w:rPr>
          <w:delText xml:space="preserve">die eine Vielzahl von individuellen Anwendungsbereichen abdecken“, sagt Pascale </w:delText>
        </w:r>
        <w:r w:rsidR="00B9688E" w:rsidRPr="008E583C" w:rsidDel="00A55844">
          <w:rPr>
            <w:rFonts w:asciiTheme="minorHAnsi" w:hAnsiTheme="minorHAnsi"/>
            <w:sz w:val="24"/>
          </w:rPr>
          <w:delText>Dardagan, Geschäftsinhaberin von aidoo, Lahr/Baden und er</w:delText>
        </w:r>
        <w:r w:rsidR="00631569" w:rsidRPr="008E583C" w:rsidDel="00A55844">
          <w:rPr>
            <w:rFonts w:asciiTheme="minorHAnsi" w:hAnsiTheme="minorHAnsi"/>
            <w:sz w:val="24"/>
          </w:rPr>
          <w:delText>gänzt</w:delText>
        </w:r>
        <w:r w:rsidR="00B9688E" w:rsidRPr="008E583C" w:rsidDel="00A55844">
          <w:rPr>
            <w:rFonts w:asciiTheme="minorHAnsi" w:hAnsiTheme="minorHAnsi"/>
            <w:sz w:val="24"/>
          </w:rPr>
          <w:delText xml:space="preserve">: „ </w:delText>
        </w:r>
        <w:r w:rsidR="00631569" w:rsidRPr="008E583C" w:rsidDel="00A55844">
          <w:rPr>
            <w:rFonts w:asciiTheme="minorHAnsi" w:hAnsiTheme="minorHAnsi"/>
            <w:sz w:val="24"/>
          </w:rPr>
          <w:delText xml:space="preserve">Das </w:delText>
        </w:r>
        <w:r w:rsidR="00631569" w:rsidRPr="008E583C" w:rsidDel="00A55844">
          <w:rPr>
            <w:rFonts w:asciiTheme="minorHAnsi" w:hAnsiTheme="minorHAnsi"/>
            <w:bCs/>
            <w:sz w:val="24"/>
          </w:rPr>
          <w:delText>aidoo</w:delText>
        </w:r>
        <w:r w:rsidR="00631569" w:rsidRPr="008E583C" w:rsidDel="00A55844">
          <w:rPr>
            <w:rFonts w:asciiTheme="minorHAnsi" w:hAnsiTheme="minorHAnsi"/>
            <w:sz w:val="24"/>
          </w:rPr>
          <w:delText xml:space="preserve">-Anhängersystem </w:delText>
        </w:r>
        <w:r w:rsidR="008E583C" w:rsidRPr="008E583C" w:rsidDel="00A55844">
          <w:rPr>
            <w:rFonts w:asciiTheme="minorHAnsi" w:hAnsiTheme="minorHAnsi"/>
            <w:sz w:val="24"/>
          </w:rPr>
          <w:delText>zeichnet sich durch wartungsfreie, torsionsgefederte Schwingen aus  und erfüllt alle Träume ambitionierter Fahrradfreunde, die Wert auf eine gute Ausrüstung und hohe Qualität legen.</w:delText>
        </w:r>
        <w:r w:rsidR="008E583C" w:rsidDel="00A55844">
          <w:rPr>
            <w:rFonts w:asciiTheme="minorHAnsi" w:hAnsiTheme="minorHAnsi"/>
            <w:sz w:val="24"/>
          </w:rPr>
          <w:delText>“</w:delText>
        </w:r>
      </w:del>
    </w:p>
    <w:p w:rsidR="00000000" w:rsidRDefault="00827DC6">
      <w:pPr>
        <w:pStyle w:val="Textkrper"/>
        <w:numPr>
          <w:ins w:id="145" w:author="Unknown"/>
        </w:numPr>
        <w:spacing w:after="120" w:line="360" w:lineRule="exact"/>
        <w:rPr>
          <w:del w:id="146" w:author="Turan Dardagan" w:date="2014-02-26T22:24:00Z"/>
          <w:rFonts w:asciiTheme="minorHAnsi" w:hAnsiTheme="minorHAnsi"/>
          <w:sz w:val="24"/>
        </w:rPr>
        <w:pPrChange w:id="147" w:author="Turan Dardagan" w:date="2014-02-26T22:25:00Z">
          <w:pPr>
            <w:pStyle w:val="Textkrper"/>
            <w:spacing w:line="360" w:lineRule="auto"/>
          </w:pPr>
        </w:pPrChange>
      </w:pPr>
    </w:p>
    <w:p w:rsidR="00000000" w:rsidRDefault="008E583C">
      <w:pPr>
        <w:pStyle w:val="Textkrper"/>
        <w:numPr>
          <w:ins w:id="148" w:author="Unknown"/>
        </w:numPr>
        <w:spacing w:after="120" w:line="360" w:lineRule="exact"/>
        <w:rPr>
          <w:del w:id="149" w:author="Turan Dardagan" w:date="2014-02-26T22:24:00Z"/>
          <w:rFonts w:asciiTheme="minorHAnsi" w:hAnsiTheme="minorHAnsi"/>
          <w:sz w:val="24"/>
        </w:rPr>
        <w:pPrChange w:id="150" w:author="Turan Dardagan" w:date="2014-02-26T22:25:00Z">
          <w:pPr>
            <w:pStyle w:val="Textkrper"/>
            <w:spacing w:line="360" w:lineRule="auto"/>
          </w:pPr>
        </w:pPrChange>
      </w:pPr>
      <w:del w:id="151" w:author="Turan Dardagan" w:date="2014-02-26T22:24:00Z">
        <w:r w:rsidRPr="008E583C" w:rsidDel="00A55844">
          <w:rPr>
            <w:rFonts w:asciiTheme="minorHAnsi" w:hAnsiTheme="minorHAnsi"/>
            <w:bCs/>
            <w:sz w:val="24"/>
          </w:rPr>
          <w:delText>aidoo</w:delText>
        </w:r>
        <w:r w:rsidRPr="008E583C" w:rsidDel="00A55844">
          <w:rPr>
            <w:rFonts w:asciiTheme="minorHAnsi" w:hAnsiTheme="minorHAnsi"/>
            <w:sz w:val="24"/>
          </w:rPr>
          <w:delText>-Anhänger</w:delText>
        </w:r>
        <w:r w:rsidDel="00A55844">
          <w:rPr>
            <w:rFonts w:asciiTheme="minorHAnsi" w:hAnsiTheme="minorHAnsi"/>
            <w:sz w:val="24"/>
          </w:rPr>
          <w:delText xml:space="preserve"> sind</w:delText>
        </w:r>
        <w:r w:rsidR="00631569" w:rsidRPr="00631569" w:rsidDel="00A55844">
          <w:rPr>
            <w:rFonts w:asciiTheme="minorHAnsi" w:hAnsiTheme="minorHAnsi"/>
            <w:sz w:val="24"/>
          </w:rPr>
          <w:delText xml:space="preserve"> modular aufgebaut und k</w:delText>
        </w:r>
        <w:r w:rsidDel="00A55844">
          <w:rPr>
            <w:rFonts w:asciiTheme="minorHAnsi" w:hAnsiTheme="minorHAnsi"/>
            <w:sz w:val="24"/>
          </w:rPr>
          <w:delText>ö</w:delText>
        </w:r>
        <w:r w:rsidR="00631569" w:rsidRPr="00631569" w:rsidDel="00A55844">
          <w:rPr>
            <w:rFonts w:asciiTheme="minorHAnsi" w:hAnsiTheme="minorHAnsi"/>
            <w:sz w:val="24"/>
          </w:rPr>
          <w:delText>nn</w:delText>
        </w:r>
        <w:r w:rsidDel="00A55844">
          <w:rPr>
            <w:rFonts w:asciiTheme="minorHAnsi" w:hAnsiTheme="minorHAnsi"/>
            <w:sz w:val="24"/>
          </w:rPr>
          <w:delText>en</w:delText>
        </w:r>
        <w:r w:rsidR="00631569" w:rsidRPr="00631569" w:rsidDel="00A55844">
          <w:rPr>
            <w:rFonts w:asciiTheme="minorHAnsi" w:hAnsiTheme="minorHAnsi"/>
            <w:sz w:val="24"/>
          </w:rPr>
          <w:delText xml:space="preserve"> mit sinnvollem Zubehör erweitert werden: so gibt es z.B. ein Scheibenbremssystem, das mit der hydraulischen Bremsanlage des Fahrrades kompatibel gestaltet werden kann.</w:delText>
        </w:r>
      </w:del>
    </w:p>
    <w:p w:rsidR="00000000" w:rsidRDefault="00827DC6">
      <w:pPr>
        <w:pStyle w:val="Textkrper"/>
        <w:numPr>
          <w:ins w:id="152" w:author="Unknown"/>
        </w:numPr>
        <w:spacing w:after="120" w:line="360" w:lineRule="exact"/>
        <w:rPr>
          <w:del w:id="153" w:author="Turan Dardagan" w:date="2014-02-26T22:24:00Z"/>
        </w:rPr>
        <w:pPrChange w:id="154" w:author="Turan Dardagan" w:date="2014-02-26T22:25:00Z">
          <w:pPr>
            <w:spacing w:after="120" w:line="360" w:lineRule="exact"/>
          </w:pPr>
        </w:pPrChange>
      </w:pPr>
    </w:p>
    <w:p w:rsidR="00000000" w:rsidRDefault="00B9688E">
      <w:pPr>
        <w:spacing w:after="120" w:line="360" w:lineRule="exact"/>
        <w:rPr>
          <w:ins w:id="155" w:author="Turan Dardagan" w:date="2014-02-26T22:25:00Z"/>
          <w:del w:id="156" w:author="Turan Dardagan" w:date="2014-02-26T22:25:00Z"/>
          <w:rFonts w:asciiTheme="minorHAnsi" w:hAnsiTheme="minorHAnsi"/>
          <w:sz w:val="24"/>
        </w:rPr>
      </w:pPr>
      <w:del w:id="157" w:author="Turan Dardagan" w:date="2014-02-26T22:24:00Z">
        <w:r w:rsidRPr="00034757" w:rsidDel="00A55844">
          <w:rPr>
            <w:rFonts w:asciiTheme="minorHAnsi" w:hAnsiTheme="minorHAnsi"/>
            <w:sz w:val="24"/>
          </w:rPr>
          <w:delText>V</w:delText>
        </w:r>
      </w:del>
    </w:p>
    <w:p w:rsidR="00000000" w:rsidRDefault="00B9688E">
      <w:pPr>
        <w:spacing w:after="120" w:line="360" w:lineRule="exact"/>
        <w:rPr>
          <w:ins w:id="158" w:author="Turan Dardagan" w:date="2014-02-26T22:24:00Z"/>
          <w:rFonts w:asciiTheme="minorHAnsi" w:hAnsiTheme="minorHAnsi"/>
          <w:sz w:val="24"/>
        </w:rPr>
      </w:pPr>
      <w:del w:id="159" w:author="Turan Dardagan" w:date="2014-02-26T22:25:00Z">
        <w:r w:rsidRPr="00034757" w:rsidDel="00A55844">
          <w:rPr>
            <w:rFonts w:asciiTheme="minorHAnsi" w:hAnsiTheme="minorHAnsi"/>
            <w:sz w:val="24"/>
          </w:rPr>
          <w:delText xml:space="preserve">on </w:delText>
        </w:r>
        <w:r w:rsidR="0096169D" w:rsidRPr="00034757" w:rsidDel="00A55844">
          <w:rPr>
            <w:rFonts w:asciiTheme="minorHAnsi" w:hAnsiTheme="minorHAnsi"/>
            <w:sz w:val="24"/>
          </w:rPr>
          <w:delText>Freitag</w:delText>
        </w:r>
        <w:r w:rsidRPr="00034757" w:rsidDel="00A55844">
          <w:rPr>
            <w:rFonts w:asciiTheme="minorHAnsi" w:hAnsiTheme="minorHAnsi"/>
            <w:sz w:val="24"/>
          </w:rPr>
          <w:delText>, 1</w:delText>
        </w:r>
        <w:r w:rsidR="0096169D" w:rsidRPr="00034757" w:rsidDel="00A55844">
          <w:rPr>
            <w:rFonts w:asciiTheme="minorHAnsi" w:hAnsiTheme="minorHAnsi"/>
            <w:sz w:val="24"/>
          </w:rPr>
          <w:delText>4</w:delText>
        </w:r>
        <w:r w:rsidRPr="00034757" w:rsidDel="00A55844">
          <w:rPr>
            <w:rFonts w:asciiTheme="minorHAnsi" w:hAnsiTheme="minorHAnsi"/>
            <w:sz w:val="24"/>
          </w:rPr>
          <w:delText xml:space="preserve">. </w:delText>
        </w:r>
        <w:r w:rsidR="0096169D" w:rsidRPr="00034757" w:rsidDel="00A55844">
          <w:rPr>
            <w:rFonts w:asciiTheme="minorHAnsi" w:hAnsiTheme="minorHAnsi"/>
            <w:sz w:val="24"/>
          </w:rPr>
          <w:delText xml:space="preserve">März </w:delText>
        </w:r>
        <w:r w:rsidRPr="00034757" w:rsidDel="00A55844">
          <w:rPr>
            <w:rFonts w:asciiTheme="minorHAnsi" w:hAnsiTheme="minorHAnsi"/>
            <w:sz w:val="24"/>
          </w:rPr>
          <w:delText xml:space="preserve">bis Sonntag, </w:delText>
        </w:r>
        <w:r w:rsidR="0096169D" w:rsidRPr="00034757" w:rsidDel="00A55844">
          <w:rPr>
            <w:rFonts w:asciiTheme="minorHAnsi" w:hAnsiTheme="minorHAnsi"/>
            <w:sz w:val="24"/>
          </w:rPr>
          <w:delText>16</w:delText>
        </w:r>
        <w:r w:rsidRPr="00034757" w:rsidDel="00A55844">
          <w:rPr>
            <w:rFonts w:asciiTheme="minorHAnsi" w:hAnsiTheme="minorHAnsi"/>
            <w:sz w:val="24"/>
          </w:rPr>
          <w:delText xml:space="preserve">. </w:delText>
        </w:r>
        <w:r w:rsidR="0096169D" w:rsidRPr="00034757" w:rsidDel="00A55844">
          <w:rPr>
            <w:rFonts w:asciiTheme="minorHAnsi" w:hAnsiTheme="minorHAnsi"/>
            <w:sz w:val="24"/>
          </w:rPr>
          <w:delText xml:space="preserve">März </w:delText>
        </w:r>
      </w:del>
    </w:p>
    <w:p w:rsidR="0030032F" w:rsidDel="00A55844" w:rsidRDefault="00B9688E" w:rsidP="00B9688E">
      <w:pPr>
        <w:numPr>
          <w:ins w:id="160" w:author="Turan Dardagan" w:date="2014-02-26T22:24:00Z"/>
        </w:numPr>
        <w:spacing w:after="120" w:line="360" w:lineRule="exact"/>
        <w:rPr>
          <w:del w:id="161" w:author="Turan Dardagan" w:date="2014-02-26T22:25:00Z"/>
          <w:rFonts w:asciiTheme="minorHAnsi" w:hAnsiTheme="minorHAnsi"/>
          <w:sz w:val="24"/>
        </w:rPr>
      </w:pPr>
      <w:del w:id="162" w:author="Turan Dardagan" w:date="2014-02-26T22:25:00Z">
        <w:r w:rsidRPr="00034757" w:rsidDel="00A55844">
          <w:rPr>
            <w:rFonts w:asciiTheme="minorHAnsi" w:hAnsiTheme="minorHAnsi"/>
            <w:sz w:val="24"/>
          </w:rPr>
          <w:delText xml:space="preserve">ist aidoo auf der </w:delText>
        </w:r>
        <w:r w:rsidR="0096169D" w:rsidRPr="00034757" w:rsidDel="00A55844">
          <w:rPr>
            <w:rFonts w:asciiTheme="minorHAnsi" w:hAnsiTheme="minorHAnsi"/>
            <w:sz w:val="24"/>
          </w:rPr>
          <w:delText>BikeAktiv</w:delText>
        </w:r>
        <w:r w:rsidRPr="00034757" w:rsidDel="00A55844">
          <w:rPr>
            <w:rFonts w:asciiTheme="minorHAnsi" w:hAnsiTheme="minorHAnsi"/>
            <w:sz w:val="24"/>
          </w:rPr>
          <w:delText xml:space="preserve"> in </w:delText>
        </w:r>
        <w:r w:rsidR="0096169D" w:rsidRPr="00034757" w:rsidDel="00A55844">
          <w:rPr>
            <w:rFonts w:asciiTheme="minorHAnsi" w:hAnsiTheme="minorHAnsi"/>
            <w:sz w:val="24"/>
          </w:rPr>
          <w:delText xml:space="preserve">Freiburg (Brsg.) </w:delText>
        </w:r>
        <w:r w:rsidRPr="00034757" w:rsidDel="00A55844">
          <w:rPr>
            <w:rFonts w:asciiTheme="minorHAnsi" w:hAnsiTheme="minorHAnsi"/>
            <w:sz w:val="24"/>
          </w:rPr>
          <w:delText>vertreten</w:delText>
        </w:r>
        <w:r w:rsidR="0030032F" w:rsidDel="00A55844">
          <w:rPr>
            <w:rFonts w:asciiTheme="minorHAnsi" w:hAnsiTheme="minorHAnsi"/>
            <w:sz w:val="24"/>
          </w:rPr>
          <w:delText>. Alle Neuheiten können ausgiebig getestet und im Parcours Probe gefahren werden.</w:delText>
        </w:r>
      </w:del>
    </w:p>
    <w:p w:rsidR="0096169D" w:rsidRPr="00034757" w:rsidDel="00A55844" w:rsidRDefault="0096169D" w:rsidP="00B9688E">
      <w:pPr>
        <w:spacing w:after="120" w:line="360" w:lineRule="exact"/>
        <w:rPr>
          <w:del w:id="163" w:author="Turan Dardagan" w:date="2014-02-26T22:25:00Z"/>
          <w:rFonts w:asciiTheme="minorHAnsi" w:hAnsiTheme="minorHAnsi"/>
          <w:sz w:val="24"/>
        </w:rPr>
      </w:pPr>
      <w:del w:id="164" w:author="Turan Dardagan" w:date="2014-02-26T22:25:00Z">
        <w:r w:rsidRPr="00034757" w:rsidDel="00A55844">
          <w:rPr>
            <w:rFonts w:asciiTheme="minorHAnsi" w:hAnsiTheme="minorHAnsi"/>
            <w:sz w:val="24"/>
          </w:rPr>
          <w:delText xml:space="preserve">Die BikeAktiv </w:delText>
        </w:r>
        <w:r w:rsidR="00495A36" w:rsidDel="00A55844">
          <w:rPr>
            <w:rFonts w:asciiTheme="minorHAnsi" w:hAnsiTheme="minorHAnsi"/>
            <w:sz w:val="24"/>
          </w:rPr>
          <w:delText>ist Teil</w:delText>
        </w:r>
        <w:r w:rsidRPr="00034757" w:rsidDel="00A55844">
          <w:rPr>
            <w:rFonts w:asciiTheme="minorHAnsi" w:hAnsiTheme="minorHAnsi"/>
            <w:sz w:val="24"/>
          </w:rPr>
          <w:delText xml:space="preserve"> der Cft Freizeitmessen</w:delText>
        </w:r>
        <w:r w:rsidR="00495A36" w:rsidDel="00A55844">
          <w:rPr>
            <w:rFonts w:asciiTheme="minorHAnsi" w:hAnsiTheme="minorHAnsi"/>
            <w:sz w:val="24"/>
          </w:rPr>
          <w:delText>, welche</w:delText>
        </w:r>
        <w:r w:rsidRPr="00034757" w:rsidDel="00A55844">
          <w:rPr>
            <w:rFonts w:asciiTheme="minorHAnsi" w:hAnsiTheme="minorHAnsi"/>
            <w:sz w:val="24"/>
          </w:rPr>
          <w:delText xml:space="preserve"> die neuesten Trends im Camping- und Freizeitsektor, die angesagtesten Reisedestinationen, Neues aus der Radsport- und Fahrradszene sowie Alles rund ums Angeln und das Aquarium</w:delText>
        </w:r>
        <w:r w:rsidR="00495A36" w:rsidDel="00A55844">
          <w:rPr>
            <w:rFonts w:asciiTheme="minorHAnsi" w:hAnsiTheme="minorHAnsi"/>
            <w:sz w:val="24"/>
          </w:rPr>
          <w:delText xml:space="preserve"> zeigen.</w:delText>
        </w:r>
      </w:del>
    </w:p>
    <w:p w:rsidR="00B9688E" w:rsidRPr="00E0401E" w:rsidDel="00E3750A" w:rsidRDefault="00F650A7" w:rsidP="00B9688E">
      <w:pPr>
        <w:spacing w:after="120" w:line="360" w:lineRule="exact"/>
        <w:rPr>
          <w:del w:id="165" w:author="Turan Dardagan" w:date="2014-02-26T19:47:00Z"/>
          <w:rFonts w:ascii="Cambria" w:hAnsi="Cambria"/>
          <w:sz w:val="24"/>
        </w:rPr>
      </w:pPr>
      <w:del w:id="166" w:author="Turan Dardagan" w:date="2014-02-26T19:47:00Z">
        <w:r w:rsidDel="00E3750A">
          <w:rPr>
            <w:rFonts w:ascii="Cambria" w:hAnsi="Cambria"/>
            <w:sz w:val="24"/>
          </w:rPr>
          <w:delText>BILDUNTERSCHRIFT</w:delText>
        </w:r>
      </w:del>
    </w:p>
    <w:p w:rsidR="00E3750A" w:rsidRDefault="00E3750A" w:rsidP="00B9688E">
      <w:pPr>
        <w:numPr>
          <w:ins w:id="167" w:author="Turan Dardagan" w:date="2014-02-26T19:47:00Z"/>
        </w:numPr>
        <w:spacing w:after="120" w:line="360" w:lineRule="exact"/>
        <w:rPr>
          <w:ins w:id="168" w:author="Turan Dardagan" w:date="2014-02-26T19:47:00Z"/>
          <w:rFonts w:ascii="Cambria" w:hAnsi="Cambria"/>
          <w:b/>
          <w:sz w:val="24"/>
        </w:rPr>
      </w:pPr>
    </w:p>
    <w:p w:rsidR="00B9688E" w:rsidRPr="00E0401E" w:rsidRDefault="00B9688E" w:rsidP="00B9688E">
      <w:pPr>
        <w:spacing w:after="120" w:line="360" w:lineRule="exact"/>
        <w:rPr>
          <w:rFonts w:ascii="Cambria" w:hAnsi="Cambria"/>
          <w:b/>
          <w:sz w:val="24"/>
        </w:rPr>
      </w:pPr>
      <w:r w:rsidRPr="00E0401E">
        <w:rPr>
          <w:rFonts w:ascii="Cambria" w:hAnsi="Cambria"/>
          <w:b/>
          <w:sz w:val="24"/>
        </w:rPr>
        <w:t xml:space="preserve">Über </w:t>
      </w:r>
      <w:proofErr w:type="spellStart"/>
      <w:r w:rsidRPr="00E0401E">
        <w:rPr>
          <w:rFonts w:ascii="Cambria" w:hAnsi="Cambria"/>
          <w:b/>
          <w:sz w:val="24"/>
        </w:rPr>
        <w:t>aidoo</w:t>
      </w:r>
      <w:proofErr w:type="spellEnd"/>
    </w:p>
    <w:p w:rsidR="00B9688E" w:rsidRPr="00E0401E" w:rsidRDefault="00B9688E" w:rsidP="00B9688E">
      <w:pPr>
        <w:spacing w:after="120" w:line="360" w:lineRule="exact"/>
        <w:rPr>
          <w:rFonts w:ascii="Cambria" w:hAnsi="Cambria"/>
          <w:sz w:val="24"/>
        </w:rPr>
      </w:pPr>
      <w:r w:rsidRPr="00E0401E">
        <w:rPr>
          <w:rFonts w:ascii="Cambria" w:hAnsi="Cambria"/>
          <w:sz w:val="24"/>
        </w:rPr>
        <w:t xml:space="preserve">Seit Juni 2012 entwickelt, produziert und vertreibt </w:t>
      </w:r>
      <w:proofErr w:type="spellStart"/>
      <w:r w:rsidRPr="00E0401E">
        <w:rPr>
          <w:rFonts w:ascii="Cambria" w:hAnsi="Cambria"/>
          <w:sz w:val="24"/>
        </w:rPr>
        <w:t>aidoo</w:t>
      </w:r>
      <w:proofErr w:type="spellEnd"/>
      <w:r w:rsidRPr="00E0401E">
        <w:rPr>
          <w:rFonts w:ascii="Cambria" w:hAnsi="Cambria"/>
          <w:sz w:val="24"/>
        </w:rPr>
        <w:t xml:space="preserve"> </w:t>
      </w:r>
      <w:proofErr w:type="spellStart"/>
      <w:r w:rsidRPr="00E0401E">
        <w:rPr>
          <w:rFonts w:ascii="Cambria" w:hAnsi="Cambria"/>
          <w:sz w:val="24"/>
        </w:rPr>
        <w:t>e.K</w:t>
      </w:r>
      <w:proofErr w:type="spellEnd"/>
      <w:r w:rsidRPr="00E0401E">
        <w:rPr>
          <w:rFonts w:ascii="Cambria" w:hAnsi="Cambria"/>
          <w:sz w:val="24"/>
        </w:rPr>
        <w:t xml:space="preserve">. innovative Mobilitäts- und Transportkonzepte rund um den Bereich Fahrradanhänger. Hierbei spielen Nachhaltigkeit und </w:t>
      </w:r>
      <w:proofErr w:type="spellStart"/>
      <w:r w:rsidRPr="00E0401E">
        <w:rPr>
          <w:rFonts w:ascii="Cambria" w:hAnsi="Cambria"/>
          <w:sz w:val="24"/>
        </w:rPr>
        <w:t>Resourcenschonung</w:t>
      </w:r>
      <w:proofErr w:type="spellEnd"/>
      <w:r w:rsidRPr="00E0401E">
        <w:rPr>
          <w:rFonts w:ascii="Cambria" w:hAnsi="Cambria"/>
          <w:sz w:val="24"/>
        </w:rPr>
        <w:t xml:space="preserve"> eine wesentliche Rolle. Dies kommt zum Beispiel im Elektroantriebsmodul der </w:t>
      </w:r>
      <w:proofErr w:type="spellStart"/>
      <w:r w:rsidRPr="00E0401E">
        <w:rPr>
          <w:rFonts w:ascii="Cambria" w:hAnsi="Cambria"/>
          <w:sz w:val="24"/>
        </w:rPr>
        <w:t>aidoo-Fahrradanhänger</w:t>
      </w:r>
      <w:proofErr w:type="spellEnd"/>
      <w:r w:rsidRPr="00E0401E">
        <w:rPr>
          <w:rFonts w:ascii="Cambria" w:hAnsi="Cambria"/>
          <w:sz w:val="24"/>
        </w:rPr>
        <w:t>, in der Auswahl der Materialien und der Fertigung nahezu aller Baugruppen in Deutschland zum Ausdruck.</w:t>
      </w:r>
    </w:p>
    <w:p w:rsidR="00B9688E" w:rsidRDefault="00B9688E" w:rsidP="00B9688E">
      <w:pPr>
        <w:numPr>
          <w:ins w:id="169" w:author="Turan Dardagan" w:date="2014-02-26T19:49:00Z"/>
        </w:numPr>
        <w:spacing w:after="0" w:line="340" w:lineRule="exact"/>
        <w:rPr>
          <w:ins w:id="170" w:author="Turan Dardagan" w:date="2014-02-26T19:49:00Z"/>
          <w:rFonts w:ascii="Cambria" w:hAnsi="Cambria"/>
          <w:sz w:val="24"/>
        </w:rPr>
      </w:pPr>
    </w:p>
    <w:p w:rsidR="00595F0A" w:rsidRPr="00E0401E" w:rsidRDefault="00595F0A" w:rsidP="00B9688E">
      <w:pPr>
        <w:spacing w:after="0" w:line="340" w:lineRule="exact"/>
        <w:rPr>
          <w:rFonts w:ascii="Cambria" w:hAnsi="Cambria"/>
          <w:sz w:val="24"/>
        </w:rPr>
      </w:pPr>
    </w:p>
    <w:p w:rsidR="00595F0A" w:rsidRPr="00595F0A" w:rsidRDefault="003F4B5A" w:rsidP="00595F0A">
      <w:pPr>
        <w:numPr>
          <w:ins w:id="171" w:author="Turan Dardagan" w:date="2014-02-26T19:49:00Z"/>
        </w:numPr>
        <w:spacing w:after="0" w:line="340" w:lineRule="exact"/>
        <w:rPr>
          <w:ins w:id="172" w:author="Turan Dardagan" w:date="2014-02-26T19:49:00Z"/>
          <w:rFonts w:ascii="Cambria" w:hAnsi="Cambria"/>
          <w:b/>
          <w:sz w:val="28"/>
          <w:rPrChange w:id="173" w:author="Turan Dardagan" w:date="2014-02-26T19:49:00Z">
            <w:rPr>
              <w:ins w:id="174" w:author="Turan Dardagan" w:date="2014-02-26T19:49:00Z"/>
              <w:rFonts w:ascii="Cambria" w:hAnsi="Cambria"/>
              <w:sz w:val="28"/>
            </w:rPr>
          </w:rPrChange>
        </w:rPr>
      </w:pPr>
      <w:ins w:id="175" w:author="Turan Dardagan" w:date="2014-02-26T19:49:00Z">
        <w:r w:rsidRPr="003F4B5A">
          <w:rPr>
            <w:rFonts w:ascii="Cambria" w:hAnsi="Cambria"/>
            <w:b/>
            <w:sz w:val="28"/>
            <w:rPrChange w:id="176" w:author="Turan Dardagan" w:date="2014-02-26T19:49:00Z">
              <w:rPr>
                <w:rFonts w:ascii="Cambria" w:hAnsi="Cambria"/>
                <w:sz w:val="28"/>
              </w:rPr>
            </w:rPrChange>
          </w:rPr>
          <w:t>Pressefotos siehe unten</w:t>
        </w:r>
      </w:ins>
    </w:p>
    <w:p w:rsidR="00595F0A" w:rsidRPr="00E0401E" w:rsidDel="002B1B81" w:rsidRDefault="00595F0A" w:rsidP="00B9688E">
      <w:pPr>
        <w:spacing w:after="0" w:line="340" w:lineRule="exact"/>
        <w:rPr>
          <w:del w:id="177" w:author="Turan Dardagan" w:date="2014-02-26T20:24:00Z"/>
          <w:rFonts w:ascii="Cambria" w:hAnsi="Cambria"/>
          <w:sz w:val="24"/>
        </w:rPr>
      </w:pPr>
    </w:p>
    <w:p w:rsidR="002B1B81" w:rsidRDefault="002B1B81" w:rsidP="00B9688E">
      <w:pPr>
        <w:numPr>
          <w:ins w:id="178" w:author="Turan Dardagan" w:date="2014-02-26T20:24:00Z"/>
        </w:numPr>
        <w:spacing w:after="0" w:line="340" w:lineRule="exact"/>
        <w:rPr>
          <w:ins w:id="179" w:author="Turan Dardagan" w:date="2014-02-26T20:24:00Z"/>
          <w:rFonts w:ascii="Cambria" w:hAnsi="Cambria"/>
          <w:b/>
          <w:sz w:val="24"/>
        </w:rPr>
      </w:pPr>
    </w:p>
    <w:p w:rsidR="002B1B81" w:rsidRDefault="002B1B81" w:rsidP="00B9688E">
      <w:pPr>
        <w:numPr>
          <w:ins w:id="180" w:author="Turan Dardagan" w:date="2014-02-26T20:24:00Z"/>
        </w:numPr>
        <w:spacing w:after="0" w:line="340" w:lineRule="exact"/>
        <w:rPr>
          <w:ins w:id="181" w:author="Turan Dardagan" w:date="2014-02-26T20:24:00Z"/>
          <w:rFonts w:ascii="Cambria" w:hAnsi="Cambria"/>
          <w:b/>
          <w:sz w:val="24"/>
        </w:rPr>
      </w:pPr>
    </w:p>
    <w:p w:rsidR="00B9688E" w:rsidRPr="00E0401E" w:rsidRDefault="00B9688E" w:rsidP="00B9688E">
      <w:pPr>
        <w:spacing w:after="0" w:line="340" w:lineRule="exact"/>
        <w:rPr>
          <w:rFonts w:ascii="Cambria" w:hAnsi="Cambria"/>
          <w:b/>
          <w:sz w:val="24"/>
        </w:rPr>
      </w:pPr>
      <w:r w:rsidRPr="00E0401E">
        <w:rPr>
          <w:rFonts w:ascii="Cambria" w:hAnsi="Cambria"/>
          <w:b/>
          <w:sz w:val="24"/>
        </w:rPr>
        <w:t>Kontakt:</w:t>
      </w:r>
    </w:p>
    <w:p w:rsidR="00B9688E" w:rsidRPr="00E0401E" w:rsidRDefault="00B9688E" w:rsidP="00B9688E">
      <w:pPr>
        <w:spacing w:after="0" w:line="340" w:lineRule="exact"/>
        <w:rPr>
          <w:rFonts w:ascii="Cambria" w:hAnsi="Cambria"/>
        </w:rPr>
      </w:pPr>
      <w:r w:rsidRPr="00E0401E">
        <w:rPr>
          <w:rFonts w:ascii="Cambria" w:hAnsi="Cambria"/>
        </w:rPr>
        <w:t xml:space="preserve">Turan </w:t>
      </w:r>
      <w:proofErr w:type="spellStart"/>
      <w:r w:rsidRPr="00E0401E">
        <w:rPr>
          <w:rFonts w:ascii="Cambria" w:hAnsi="Cambria"/>
        </w:rPr>
        <w:t>Dardagan</w:t>
      </w:r>
      <w:proofErr w:type="spellEnd"/>
    </w:p>
    <w:p w:rsidR="00B9688E" w:rsidRPr="00E0401E" w:rsidRDefault="00B9688E" w:rsidP="00B9688E">
      <w:pPr>
        <w:spacing w:after="0" w:line="340" w:lineRule="exact"/>
        <w:rPr>
          <w:rFonts w:ascii="Cambria" w:hAnsi="Cambria"/>
        </w:rPr>
      </w:pPr>
      <w:proofErr w:type="spellStart"/>
      <w:r w:rsidRPr="00E0401E">
        <w:rPr>
          <w:rFonts w:ascii="Cambria" w:hAnsi="Cambria"/>
        </w:rPr>
        <w:t>Kuhbacher</w:t>
      </w:r>
      <w:proofErr w:type="spellEnd"/>
      <w:r w:rsidRPr="00E0401E">
        <w:rPr>
          <w:rFonts w:ascii="Cambria" w:hAnsi="Cambria"/>
        </w:rPr>
        <w:t xml:space="preserve"> Hauptstraße 66</w:t>
      </w:r>
    </w:p>
    <w:p w:rsidR="00B9688E" w:rsidRPr="00E0401E" w:rsidRDefault="00B9688E" w:rsidP="00B9688E">
      <w:pPr>
        <w:spacing w:after="0" w:line="340" w:lineRule="exact"/>
        <w:rPr>
          <w:rFonts w:ascii="Cambria" w:hAnsi="Cambria"/>
        </w:rPr>
      </w:pPr>
      <w:r w:rsidRPr="00E0401E">
        <w:rPr>
          <w:rFonts w:ascii="Cambria" w:hAnsi="Cambria"/>
        </w:rPr>
        <w:t>D-77933 Lahr</w:t>
      </w:r>
    </w:p>
    <w:p w:rsidR="00B9688E" w:rsidRPr="00E0401E" w:rsidRDefault="00B9688E" w:rsidP="00B9688E">
      <w:pPr>
        <w:spacing w:after="0" w:line="340" w:lineRule="exact"/>
        <w:rPr>
          <w:rFonts w:ascii="Cambria" w:hAnsi="Cambria"/>
        </w:rPr>
      </w:pPr>
      <w:r w:rsidRPr="00E0401E">
        <w:rPr>
          <w:rFonts w:ascii="Cambria" w:hAnsi="Cambria"/>
        </w:rPr>
        <w:t>Tel: 07821 / 98 17 80</w:t>
      </w:r>
    </w:p>
    <w:p w:rsidR="00B9688E" w:rsidRDefault="003F4B5A" w:rsidP="00B9688E">
      <w:pPr>
        <w:spacing w:after="0" w:line="340" w:lineRule="exact"/>
        <w:rPr>
          <w:ins w:id="182" w:author="Turan Dardagan" w:date="2014-02-26T19:48:00Z"/>
          <w:rFonts w:ascii="Cambria" w:hAnsi="Cambria"/>
        </w:rPr>
      </w:pPr>
      <w:ins w:id="183" w:author="Turan Dardagan" w:date="2014-02-26T19:40:00Z">
        <w:r>
          <w:rPr>
            <w:rFonts w:ascii="Cambria" w:hAnsi="Cambria"/>
          </w:rPr>
          <w:fldChar w:fldCharType="begin"/>
        </w:r>
        <w:r w:rsidR="00E3750A">
          <w:rPr>
            <w:rFonts w:ascii="Cambria" w:hAnsi="Cambria"/>
          </w:rPr>
          <w:instrText xml:space="preserve"> HYPERLINK "mailto:</w:instrText>
        </w:r>
      </w:ins>
      <w:r w:rsidR="00E3750A" w:rsidRPr="00E0401E">
        <w:rPr>
          <w:rFonts w:ascii="Cambria" w:hAnsi="Cambria"/>
        </w:rPr>
        <w:instrText>info@aidoo-tec.de</w:instrText>
      </w:r>
      <w:ins w:id="184" w:author="Turan Dardagan" w:date="2014-02-26T19:40:00Z">
        <w:r w:rsidR="00E3750A">
          <w:rPr>
            <w:rFonts w:ascii="Cambria" w:hAnsi="Cambria"/>
          </w:rPr>
          <w:instrText xml:space="preserve">" </w:instrText>
        </w:r>
        <w:r>
          <w:rPr>
            <w:rFonts w:ascii="Cambria" w:hAnsi="Cambria"/>
          </w:rPr>
          <w:fldChar w:fldCharType="separate"/>
        </w:r>
      </w:ins>
      <w:proofErr w:type="spellStart"/>
      <w:r w:rsidR="00E3750A" w:rsidRPr="000851CA">
        <w:rPr>
          <w:rStyle w:val="Link"/>
          <w:rFonts w:ascii="Cambria" w:hAnsi="Cambria"/>
        </w:rPr>
        <w:t>info@aidoo-tec.de</w:t>
      </w:r>
      <w:proofErr w:type="spellEnd"/>
      <w:ins w:id="185" w:author="Turan Dardagan" w:date="2014-02-26T19:40:00Z">
        <w:r>
          <w:rPr>
            <w:rFonts w:ascii="Cambria" w:hAnsi="Cambria"/>
          </w:rPr>
          <w:fldChar w:fldCharType="end"/>
        </w:r>
      </w:ins>
    </w:p>
    <w:p w:rsidR="00E3750A" w:rsidRDefault="00E3750A" w:rsidP="00B9688E">
      <w:pPr>
        <w:numPr>
          <w:ins w:id="186" w:author="Turan Dardagan" w:date="2014-02-26T19:49:00Z"/>
        </w:numPr>
        <w:spacing w:after="0" w:line="340" w:lineRule="exact"/>
        <w:rPr>
          <w:ins w:id="187" w:author="Turan Dardagan" w:date="2014-02-26T19:49:00Z"/>
          <w:rFonts w:ascii="Cambria" w:hAnsi="Cambria"/>
        </w:rPr>
      </w:pPr>
    </w:p>
    <w:p w:rsidR="00595F0A" w:rsidRDefault="00595F0A" w:rsidP="00B9688E">
      <w:pPr>
        <w:numPr>
          <w:ins w:id="188" w:author="Turan Dardagan" w:date="2014-02-26T19:49:00Z"/>
        </w:numPr>
        <w:spacing w:after="0" w:line="340" w:lineRule="exact"/>
        <w:rPr>
          <w:ins w:id="189" w:author="Turan Dardagan" w:date="2014-02-26T19:49:00Z"/>
          <w:rFonts w:ascii="Cambria" w:hAnsi="Cambria"/>
        </w:rPr>
      </w:pPr>
    </w:p>
    <w:p w:rsidR="00595F0A" w:rsidRDefault="00595F0A" w:rsidP="00B9688E">
      <w:pPr>
        <w:numPr>
          <w:ins w:id="190" w:author="Turan Dardagan" w:date="2014-02-26T19:49:00Z"/>
        </w:numPr>
        <w:spacing w:after="0" w:line="340" w:lineRule="exact"/>
        <w:rPr>
          <w:ins w:id="191" w:author="Turan Dardagan" w:date="2014-02-26T19:49:00Z"/>
          <w:rFonts w:ascii="Cambria" w:hAnsi="Cambria"/>
        </w:rPr>
      </w:pPr>
    </w:p>
    <w:p w:rsidR="00595F0A" w:rsidRDefault="00595F0A" w:rsidP="00B9688E">
      <w:pPr>
        <w:numPr>
          <w:ins w:id="192" w:author="Turan Dardagan" w:date="2014-02-26T19:49:00Z"/>
        </w:numPr>
        <w:spacing w:after="0" w:line="340" w:lineRule="exact"/>
        <w:rPr>
          <w:ins w:id="193" w:author="Turan Dardagan" w:date="2014-02-26T19:49:00Z"/>
          <w:rFonts w:ascii="Cambria" w:hAnsi="Cambria"/>
        </w:rPr>
      </w:pPr>
    </w:p>
    <w:p w:rsidR="00595F0A" w:rsidRDefault="00595F0A" w:rsidP="00B9688E">
      <w:pPr>
        <w:numPr>
          <w:ins w:id="194" w:author="Turan Dardagan" w:date="2014-02-26T19:48:00Z"/>
        </w:numPr>
        <w:spacing w:after="0" w:line="340" w:lineRule="exact"/>
        <w:rPr>
          <w:ins w:id="195" w:author="Turan Dardagan" w:date="2014-02-26T19:48:00Z"/>
          <w:rFonts w:ascii="Cambria" w:hAnsi="Cambria"/>
        </w:rPr>
      </w:pPr>
    </w:p>
    <w:tbl>
      <w:tblPr>
        <w:tblStyle w:val="Tabellenraster"/>
        <w:tblW w:w="0" w:type="auto"/>
        <w:tblLook w:val="00BF"/>
        <w:tblPrChange w:id="196" w:author="Turan Dardagan" w:date="2014-02-26T22:46:00Z">
          <w:tblPr>
            <w:tblStyle w:val="Tabellenraster"/>
            <w:tblW w:w="0" w:type="auto"/>
            <w:tblLook w:val="00BF"/>
          </w:tblPr>
        </w:tblPrChange>
      </w:tblPr>
      <w:tblGrid>
        <w:gridCol w:w="5637"/>
        <w:gridCol w:w="3575"/>
        <w:tblGridChange w:id="197">
          <w:tblGrid>
            <w:gridCol w:w="6456"/>
            <w:gridCol w:w="2832"/>
          </w:tblGrid>
        </w:tblGridChange>
      </w:tblGrid>
      <w:tr w:rsidR="00595F0A">
        <w:trPr>
          <w:trHeight w:val="6369"/>
          <w:ins w:id="198" w:author="Turan Dardagan" w:date="2014-02-26T19:50:00Z"/>
        </w:trPr>
        <w:tc>
          <w:tcPr>
            <w:tcW w:w="5637" w:type="dxa"/>
            <w:tcBorders>
              <w:right w:val="nil"/>
            </w:tcBorders>
            <w:tcPrChange w:id="199" w:author="Turan Dardagan" w:date="2014-02-26T22:46:00Z">
              <w:tcPr>
                <w:tcW w:w="4606" w:type="dxa"/>
              </w:tcPr>
            </w:tcPrChange>
          </w:tcPr>
          <w:p w:rsidR="00595F0A" w:rsidRDefault="00827DC6" w:rsidP="00B9688E">
            <w:pPr>
              <w:numPr>
                <w:ins w:id="200" w:author="Turan Dardagan" w:date="2014-02-26T19:40:00Z"/>
              </w:numPr>
              <w:spacing w:after="0" w:line="340" w:lineRule="exact"/>
              <w:rPr>
                <w:ins w:id="201" w:author="Turan Dardagan" w:date="2014-02-26T19:50:00Z"/>
                <w:rFonts w:ascii="Cambria" w:hAnsi="Cambria"/>
              </w:rPr>
            </w:pPr>
            <w:ins w:id="202" w:author="Turan Dardagan" w:date="2014-02-26T22:45:00Z">
              <w:r>
                <w:rPr>
                  <w:rFonts w:ascii="Cambria" w:hAnsi="Cambria"/>
                  <w:noProof/>
                  <w:lang w:eastAsia="de-DE"/>
                  <w:rPrChange w:id="203">
                    <w:rPr>
                      <w:noProof/>
                      <w:lang w:eastAsia="de-DE"/>
                    </w:rPr>
                  </w:rPrChange>
                </w:rPr>
                <w:drawing>
                  <wp:anchor distT="0" distB="0" distL="114935" distR="114935" simplePos="0" relativeHeight="251665408" behindDoc="0" locked="0" layoutInCell="1" allowOverlap="1">
                    <wp:simplePos x="0" y="0"/>
                    <wp:positionH relativeFrom="column">
                      <wp:posOffset>344805</wp:posOffset>
                    </wp:positionH>
                    <wp:positionV relativeFrom="paragraph">
                      <wp:posOffset>204028</wp:posOffset>
                    </wp:positionV>
                    <wp:extent cx="2543617" cy="3790122"/>
                    <wp:effectExtent l="25400" t="0" r="0" b="0"/>
                    <wp:wrapNone/>
                    <wp:docPr id="2" name="" descr="AH-300_PT_3D_Wimpel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AH-300_PT_3D_Wimpel.jpg"/>
                            <pic:cNvPicPr/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3617" cy="379012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04" w:author="Turan Dardagan" w:date="2014-02-26T22:46:00Z">
              <w:tcPr>
                <w:tcW w:w="4606" w:type="dxa"/>
              </w:tcPr>
            </w:tcPrChange>
          </w:tcPr>
          <w:p w:rsidR="00000000" w:rsidRDefault="003F4B5A">
            <w:pPr>
              <w:numPr>
                <w:ins w:id="205" w:author="Turan Dardagan" w:date="2014-02-26T19:52:00Z"/>
              </w:numPr>
              <w:spacing w:after="0" w:line="340" w:lineRule="exact"/>
              <w:rPr>
                <w:ins w:id="206" w:author="Turan Dardagan" w:date="2014-02-26T19:52:00Z"/>
                <w:rFonts w:ascii="Cambria" w:hAnsi="Cambria"/>
                <w:b/>
                <w:sz w:val="28"/>
                <w:rPrChange w:id="207" w:author="Turan Dardagan" w:date="2014-02-26T19:54:00Z">
                  <w:rPr>
                    <w:ins w:id="208" w:author="Turan Dardagan" w:date="2014-02-26T19:52:00Z"/>
                    <w:rFonts w:ascii="Cambria" w:hAnsi="Cambria"/>
                  </w:rPr>
                </w:rPrChange>
              </w:rPr>
              <w:pPrChange w:id="209" w:author="Turan Dardagan" w:date="2014-02-26T19:53:00Z">
                <w:pPr>
                  <w:spacing w:after="0" w:line="340" w:lineRule="exact"/>
                </w:pPr>
              </w:pPrChange>
            </w:pPr>
            <w:ins w:id="210" w:author="Turan Dardagan" w:date="2014-02-26T19:52:00Z">
              <w:r w:rsidRPr="003F4B5A">
                <w:rPr>
                  <w:rFonts w:ascii="Cambria" w:hAnsi="Cambria"/>
                  <w:b/>
                  <w:sz w:val="28"/>
                  <w:rPrChange w:id="211" w:author="Turan Dardagan" w:date="2014-02-26T19:54:00Z">
                    <w:rPr>
                      <w:rFonts w:ascii="Cambria" w:hAnsi="Cambria"/>
                    </w:rPr>
                  </w:rPrChange>
                </w:rPr>
                <w:t>Pressefoto</w:t>
              </w:r>
            </w:ins>
          </w:p>
          <w:p w:rsidR="00595F0A" w:rsidRDefault="00595F0A" w:rsidP="00595F0A">
            <w:pPr>
              <w:numPr>
                <w:ins w:id="212" w:author="Turan Dardagan" w:date="2014-02-26T19:54:00Z"/>
              </w:numPr>
              <w:spacing w:after="0" w:line="340" w:lineRule="exact"/>
              <w:rPr>
                <w:ins w:id="213" w:author="Turan Dardagan" w:date="2014-02-26T19:54:00Z"/>
                <w:rFonts w:ascii="Cambria" w:hAnsi="Cambria"/>
              </w:rPr>
            </w:pPr>
          </w:p>
          <w:p w:rsidR="00000000" w:rsidRDefault="003F4B5A">
            <w:pPr>
              <w:numPr>
                <w:ins w:id="214" w:author="Turan Dardagan" w:date="2014-02-26T19:52:00Z"/>
              </w:numPr>
              <w:spacing w:after="0" w:line="340" w:lineRule="exact"/>
              <w:rPr>
                <w:ins w:id="215" w:author="Turan Dardagan" w:date="2014-02-26T19:52:00Z"/>
                <w:rFonts w:ascii="Cambria" w:hAnsi="Cambria"/>
                <w:b/>
                <w:sz w:val="24"/>
                <w:rPrChange w:id="216" w:author="Turan Dardagan" w:date="2014-02-26T19:54:00Z">
                  <w:rPr>
                    <w:ins w:id="217" w:author="Turan Dardagan" w:date="2014-02-26T19:52:00Z"/>
                    <w:rFonts w:ascii="Cambria" w:hAnsi="Cambria"/>
                  </w:rPr>
                </w:rPrChange>
              </w:rPr>
              <w:pPrChange w:id="218" w:author="Turan Dardagan" w:date="2014-02-26T19:53:00Z">
                <w:pPr>
                  <w:spacing w:after="0" w:line="340" w:lineRule="exact"/>
                </w:pPr>
              </w:pPrChange>
            </w:pPr>
            <w:ins w:id="219" w:author="Turan Dardagan" w:date="2014-02-26T19:52:00Z">
              <w:r w:rsidRPr="003F4B5A">
                <w:rPr>
                  <w:rFonts w:ascii="Cambria" w:hAnsi="Cambria"/>
                  <w:b/>
                  <w:sz w:val="24"/>
                  <w:rPrChange w:id="220" w:author="Turan Dardagan" w:date="2014-02-26T19:54:00Z">
                    <w:rPr>
                      <w:rFonts w:ascii="Cambria" w:hAnsi="Cambria"/>
                    </w:rPr>
                  </w:rPrChange>
                </w:rPr>
                <w:t>Bildunterschrift:</w:t>
              </w:r>
            </w:ins>
          </w:p>
          <w:p w:rsidR="00FB6EA1" w:rsidRDefault="003F4B5A" w:rsidP="00595F0A">
            <w:pPr>
              <w:numPr>
                <w:ins w:id="221" w:author="Turan Dardagan" w:date="2014-02-26T19:40:00Z"/>
              </w:numPr>
              <w:spacing w:after="0" w:line="340" w:lineRule="exact"/>
              <w:rPr>
                <w:ins w:id="222" w:author="Turan Dardagan" w:date="2014-02-26T19:52:00Z"/>
                <w:rFonts w:ascii="Cambria" w:hAnsi="Cambria"/>
                <w:sz w:val="24"/>
              </w:rPr>
            </w:pPr>
            <w:ins w:id="223" w:author="Turan Dardagan" w:date="2014-02-26T19:52:00Z">
              <w:r w:rsidRPr="003F4B5A">
                <w:rPr>
                  <w:rFonts w:ascii="Cambria" w:hAnsi="Cambria"/>
                  <w:sz w:val="24"/>
                  <w:rPrChange w:id="224" w:author="Turan Dardagan" w:date="2014-02-26T19:54:00Z">
                    <w:rPr>
                      <w:rFonts w:ascii="Cambria" w:hAnsi="Cambria"/>
                    </w:rPr>
                  </w:rPrChange>
                </w:rPr>
                <w:t>Modell</w:t>
              </w:r>
            </w:ins>
            <w:ins w:id="225" w:author="Turan Dardagan" w:date="2014-02-26T19:54:00Z">
              <w:r w:rsidRPr="003F4B5A">
                <w:rPr>
                  <w:rFonts w:ascii="Cambria" w:hAnsi="Cambria"/>
                  <w:sz w:val="24"/>
                  <w:rPrChange w:id="226" w:author="Turan Dardagan" w:date="2014-02-26T19:54:00Z">
                    <w:rPr>
                      <w:rFonts w:ascii="Cambria" w:hAnsi="Cambria"/>
                    </w:rPr>
                  </w:rPrChange>
                </w:rPr>
                <w:t>:</w:t>
              </w:r>
            </w:ins>
            <w:ins w:id="227" w:author="Turan Dardagan" w:date="2014-02-26T19:52:00Z">
              <w:r w:rsidR="00384DA8">
                <w:rPr>
                  <w:rFonts w:ascii="Cambria" w:hAnsi="Cambria"/>
                  <w:sz w:val="24"/>
                </w:rPr>
                <w:t xml:space="preserve"> AH-</w:t>
              </w:r>
            </w:ins>
            <w:ins w:id="228" w:author="Turan Dardagan" w:date="2014-02-26T22:46:00Z">
              <w:r w:rsidR="003D15E7">
                <w:rPr>
                  <w:rFonts w:ascii="Cambria" w:hAnsi="Cambria"/>
                  <w:sz w:val="24"/>
                </w:rPr>
                <w:t>3</w:t>
              </w:r>
            </w:ins>
            <w:ins w:id="229" w:author="Turan Dardagan" w:date="2014-02-26T19:52:00Z">
              <w:r w:rsidR="00384DA8">
                <w:rPr>
                  <w:rFonts w:ascii="Cambria" w:hAnsi="Cambria"/>
                  <w:sz w:val="24"/>
                </w:rPr>
                <w:t>00</w:t>
              </w:r>
            </w:ins>
            <w:ins w:id="230" w:author="Turan Dardagan" w:date="2014-02-26T22:46:00Z">
              <w:r w:rsidR="00BC7363">
                <w:rPr>
                  <w:rFonts w:ascii="Cambria" w:hAnsi="Cambria"/>
                  <w:sz w:val="24"/>
                </w:rPr>
                <w:t xml:space="preserve"> mit Sicherheitswimpel</w:t>
              </w:r>
            </w:ins>
            <w:ins w:id="231" w:author="Turan Dardagan" w:date="2014-02-26T22:48:00Z">
              <w:r w:rsidR="00BC7363">
                <w:rPr>
                  <w:rFonts w:ascii="Cambria" w:hAnsi="Cambria"/>
                  <w:sz w:val="24"/>
                </w:rPr>
                <w:t xml:space="preserve"> und Reflektorüberzug</w:t>
              </w:r>
            </w:ins>
          </w:p>
          <w:p w:rsidR="00145341" w:rsidRDefault="00145341" w:rsidP="00595F0A">
            <w:pPr>
              <w:numPr>
                <w:ins w:id="232" w:author="Turan Dardagan" w:date="2014-02-26T20:11:00Z"/>
              </w:numPr>
              <w:spacing w:after="0" w:line="340" w:lineRule="exact"/>
              <w:rPr>
                <w:ins w:id="233" w:author="Turan Dardagan" w:date="2014-02-26T20:11:00Z"/>
                <w:rFonts w:ascii="Cambria" w:hAnsi="Cambria"/>
                <w:sz w:val="24"/>
              </w:rPr>
            </w:pPr>
          </w:p>
          <w:p w:rsidR="00000000" w:rsidRDefault="003F4B5A">
            <w:pPr>
              <w:numPr>
                <w:ins w:id="234" w:author="Turan Dardagan" w:date="2014-02-26T20:06:00Z"/>
              </w:numPr>
              <w:spacing w:after="0" w:line="340" w:lineRule="exact"/>
              <w:rPr>
                <w:ins w:id="235" w:author="Turan Dardagan" w:date="2014-02-26T19:50:00Z"/>
                <w:rFonts w:ascii="Cambria" w:hAnsi="Cambria"/>
              </w:rPr>
              <w:pPrChange w:id="236" w:author="Turan Dardagan" w:date="2014-02-26T19:53:00Z">
                <w:pPr>
                  <w:spacing w:after="0" w:line="340" w:lineRule="exact"/>
                </w:pPr>
              </w:pPrChange>
            </w:pPr>
            <w:ins w:id="237" w:author="Turan Dardagan" w:date="2014-02-26T19:52:00Z">
              <w:r w:rsidRPr="003F4B5A">
                <w:rPr>
                  <w:rFonts w:ascii="Cambria" w:hAnsi="Cambria"/>
                  <w:sz w:val="24"/>
                  <w:rPrChange w:id="238" w:author="Turan Dardagan" w:date="2014-02-26T19:54:00Z">
                    <w:rPr>
                      <w:rFonts w:ascii="Cambria" w:hAnsi="Cambria"/>
                    </w:rPr>
                  </w:rPrChange>
                </w:rPr>
                <w:t xml:space="preserve">Foto: </w:t>
              </w:r>
              <w:proofErr w:type="spellStart"/>
              <w:r w:rsidRPr="003F4B5A">
                <w:rPr>
                  <w:rFonts w:ascii="Cambria" w:hAnsi="Cambria"/>
                  <w:sz w:val="24"/>
                  <w:rPrChange w:id="239" w:author="Turan Dardagan" w:date="2014-02-26T19:54:00Z">
                    <w:rPr>
                      <w:rFonts w:ascii="Cambria" w:hAnsi="Cambria"/>
                    </w:rPr>
                  </w:rPrChange>
                </w:rPr>
                <w:t>aidoo</w:t>
              </w:r>
            </w:ins>
            <w:proofErr w:type="spellEnd"/>
          </w:p>
        </w:tc>
      </w:tr>
    </w:tbl>
    <w:p w:rsidR="00E3750A" w:rsidRDefault="003F4B5A" w:rsidP="00B9688E">
      <w:pPr>
        <w:numPr>
          <w:ins w:id="240" w:author="Turan Dardagan" w:date="2014-02-26T19:40:00Z"/>
        </w:numPr>
        <w:spacing w:after="0" w:line="340" w:lineRule="exact"/>
        <w:rPr>
          <w:ins w:id="241" w:author="Turan Dardagan" w:date="2014-02-26T19:40:00Z"/>
          <w:rFonts w:ascii="Cambria" w:hAnsi="Cambria"/>
        </w:rPr>
      </w:pPr>
      <w:del w:id="242" w:author="Turan Dardagan" w:date="2014-02-26T19:50:00Z">
        <w:r>
          <w:rPr>
            <w:rFonts w:ascii="Cambria" w:hAnsi="Cambria"/>
            <w:noProof/>
            <w:lang w:eastAsia="de-DE"/>
          </w:rPr>
          <w:pict>
            <v:shape id="_x0000_s1030" type="#_x0000_t202" style="position:absolute;margin-left:0;margin-top:16.4pt;width:315pt;height:117pt;z-index:251660288;mso-wrap-edited:f;mso-position-horizontal-relative:text;mso-position-vertical-relative:text" wrapcoords="0 0 21600 0 21600 21600 0 21600 0 0" filled="f" strokecolor="black [3213]">
              <v:fill o:detectmouseclick="t"/>
              <v:textbox style="mso-next-textbox:#_x0000_s1030" inset=",7.2pt,,7.2pt">
                <w:txbxContent>
                  <w:tbl>
                    <w:tblPr>
                      <w:tblStyle w:val="Tabellenraster"/>
                      <w:tblW w:w="0" w:type="auto"/>
                      <w:tblLook w:val="00BF"/>
                    </w:tblPr>
                    <w:tblGrid>
                      <w:gridCol w:w="6012"/>
                    </w:tblGrid>
                    <w:tr w:rsidR="00495D83">
                      <w:trPr>
                        <w:ins w:id="243" w:author="Turan Dardagan" w:date="2014-02-26T19:50:00Z"/>
                      </w:trPr>
                      <w:tc>
                        <w:tcPr>
                          <w:tcW w:w="6012" w:type="dxa"/>
                        </w:tcPr>
                        <w:tbl>
                          <w:tblPr>
                            <w:tblStyle w:val="Tabellenraster"/>
                            <w:tblW w:w="0" w:type="auto"/>
                            <w:tblLook w:val="00BF"/>
                          </w:tblPr>
                          <w:tblGrid>
                            <w:gridCol w:w="5786"/>
                          </w:tblGrid>
                          <w:tr w:rsidR="00495D83" w:rsidRPr="00595F0A">
                            <w:trPr>
                              <w:ins w:id="244" w:author="Turan Dardagan" w:date="2014-02-26T19:50:00Z"/>
                            </w:trPr>
                            <w:tc>
                              <w:tcPr>
                                <w:tcW w:w="6012" w:type="dxa"/>
                              </w:tcPr>
                              <w:tbl>
                                <w:tblPr>
                                  <w:tblStyle w:val="Tabellenraster"/>
                                  <w:tblW w:w="0" w:type="auto"/>
                                  <w:tblLook w:val="00BF"/>
                                </w:tblPr>
                                <w:tblGrid>
                                  <w:gridCol w:w="5560"/>
                                </w:tblGrid>
                                <w:tr w:rsidR="00495D83" w:rsidRPr="00595F0A">
                                  <w:trPr>
                                    <w:ins w:id="245" w:author="Turan Dardagan" w:date="2014-02-26T19:50:00Z"/>
                                  </w:trPr>
                                  <w:tc>
                                    <w:tcPr>
                                      <w:tcW w:w="6012" w:type="dxa"/>
                                    </w:tcPr>
                                    <w:tbl>
                                      <w:tblPr>
                                        <w:tblStyle w:val="Tabellenraster"/>
                                        <w:tblW w:w="0" w:type="auto"/>
                                        <w:tblLook w:val="00BF"/>
                                      </w:tblPr>
                                      <w:tblGrid>
                                        <w:gridCol w:w="5334"/>
                                      </w:tblGrid>
                                      <w:tr w:rsidR="00495D83" w:rsidRPr="00595F0A">
                                        <w:trPr>
                                          <w:ins w:id="246" w:author="Turan Dardagan" w:date="2014-02-26T19:50:00Z"/>
                                        </w:trPr>
                                        <w:tc>
                                          <w:tcPr>
                                            <w:tcW w:w="6012" w:type="dxa"/>
                                          </w:tcPr>
                                          <w:tbl>
                                            <w:tblPr>
                                              <w:tblStyle w:val="Tabellenraster"/>
                                              <w:tblW w:w="0" w:type="auto"/>
                                              <w:tblLook w:val="00BF"/>
                                            </w:tblPr>
                                            <w:tblGrid>
                                              <w:gridCol w:w="5108"/>
                                            </w:tblGrid>
                                            <w:tr w:rsidR="00495D83" w:rsidRPr="00595F0A">
                                              <w:trPr>
                                                <w:ins w:id="247" w:author="Turan Dardagan" w:date="2014-02-26T19:50:00Z"/>
                                              </w:trPr>
                                              <w:tc>
                                                <w:tcPr>
                                                  <w:tcW w:w="6012" w:type="dxa"/>
                                                </w:tcPr>
                                                <w:tbl>
                                                  <w:tblPr>
                                                    <w:tblStyle w:val="Tabellenraster"/>
                                                    <w:tblW w:w="0" w:type="auto"/>
                                                    <w:tblLook w:val="00BF"/>
                                                  </w:tblPr>
                                                  <w:tblGrid>
                                                    <w:gridCol w:w="4882"/>
                                                  </w:tblGrid>
                                                  <w:tr w:rsidR="00495D83" w:rsidRPr="00595F0A">
                                                    <w:trPr>
                                                      <w:ins w:id="248" w:author="Turan Dardagan" w:date="2014-02-26T19:50:00Z"/>
                                                    </w:trPr>
                                                    <w:tc>
                                                      <w:tcPr>
                                                        <w:tcW w:w="6012" w:type="dxa"/>
                                                      </w:tcPr>
                                                      <w:p w:rsidR="00495D83" w:rsidRPr="00595F0A" w:rsidRDefault="00827DC6" w:rsidP="00D43BDC">
                                                        <w:pPr>
                                                          <w:numPr>
                                                            <w:ins w:id="249" w:author="Turan Dardagan" w:date="2014-02-26T19:50:00Z"/>
                                                          </w:numPr>
                                                          <w:rPr>
                                                            <w:ins w:id="250" w:author="Turan Dardagan" w:date="2014-02-26T19:50:00Z"/>
                                                            <w:rFonts w:ascii="Cambria" w:hAnsi="Cambria"/>
                                                          </w:rPr>
                                                        </w:pPr>
                                                        <w:ins w:id="251" w:author="Turan Dardagan" w:date="2014-02-26T19:50:00Z">
                                                          <w:r>
                                                            <w:rPr>
                                                              <w:noProof/>
                                                              <w:lang w:eastAsia="de-DE"/>
                                                            </w:rPr>
                                                            <w:drawing>
                                                              <wp:inline distT="0" distB="0" distL="0" distR="0">
                                                                <wp:extent cx="770890" cy="1303020"/>
                                                                <wp:effectExtent l="25400" t="0" r="0" b="0"/>
                                                                <wp:docPr id="9" name="Bild 1" descr="boot_02_beschnitten_klein.jpg"/>
                                                                <wp:cNvGraphicFramePr>
                                                                  <a:graphicFrameLocks xmlns:a="http://schemas.openxmlformats.org/drawingml/2006/main" noChangeAspect="1"/>
                                                                </wp:cNvGraphicFramePr>
                                                                <a:graphic xmlns:a="http://schemas.openxmlformats.org/drawingml/2006/main">
                                                                  <a:graphicData uri="http://schemas.openxmlformats.org/drawingml/2006/picture">
                                                                    <pic:pic xmlns:pic="http://schemas.openxmlformats.org/drawingml/2006/picture">
                                                                      <pic:nvPicPr>
                                                                        <pic:cNvPr id="0" name="boot_02_beschnitten_klein.jpg"/>
                                                                        <pic:cNvPicPr/>
                                                                      </pic:nvPicPr>
                                                                      <pic:blipFill>
                                                                        <a:blip r:embed="rId10"/>
                                                                        <a:stretch>
                                                                          <a:fillRect/>
                                                                        </a:stretch>
                                                                      </pic:blipFill>
                                                                      <pic:spPr>
                                                                        <a:xfrm>
                                                                          <a:off x="0" y="0"/>
                                                                          <a:ext cx="770890" cy="1303020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</pic:spPr>
                                                                    </pic:pic>
                                                                  </a:graphicData>
                                                                </a:graphic>
                                                              </wp:inline>
                                                            </w:drawing>
                                                          </w:r>
                                                          <w:r w:rsidR="00495D83" w:rsidRPr="00595F0A">
                                                            <w:rPr>
                                                              <w:rFonts w:ascii="Cambria" w:hAnsi="Cambria"/>
                                                            </w:rPr>
                                                            <w:t xml:space="preserve"> Pressefoto</w:t>
                                                          </w:r>
                                                        </w:ins>
                                                      </w:p>
                                                    </w:tc>
                                                  </w:tr>
                                                </w:tbl>
                                                <w:p w:rsidR="00495D83" w:rsidRPr="00595F0A" w:rsidRDefault="00495D83" w:rsidP="00D43BDC">
                                                  <w:pPr>
                                                    <w:numPr>
                                                      <w:ins w:id="252" w:author="Turan Dardagan" w:date="2014-02-26T19:50:00Z"/>
                                                    </w:numPr>
                                                    <w:rPr>
                                                      <w:ins w:id="253" w:author="Turan Dardagan" w:date="2014-02-26T19:50:00Z"/>
                                                    </w:rPr>
                                                  </w:pPr>
                                                </w:p>
                                              </w:tc>
                                            </w:tr>
                                          </w:tbl>
                                          <w:p w:rsidR="00495D83" w:rsidRPr="00595F0A" w:rsidRDefault="00495D83" w:rsidP="00D43BDC">
                                            <w:pPr>
                                              <w:numPr>
                                                <w:ins w:id="254" w:author="Turan Dardagan" w:date="2014-02-26T19:50:00Z"/>
                                              </w:numPr>
                                              <w:rPr>
                                                <w:ins w:id="255" w:author="Turan Dardagan" w:date="2014-02-26T19:50:00Z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:rsidR="00495D83" w:rsidRPr="00595F0A" w:rsidRDefault="00495D83" w:rsidP="00D43BDC">
                                      <w:pPr>
                                        <w:numPr>
                                          <w:ins w:id="256" w:author="Turan Dardagan" w:date="2014-02-26T19:50:00Z"/>
                                        </w:numPr>
                                        <w:rPr>
                                          <w:ins w:id="257" w:author="Turan Dardagan" w:date="2014-02-26T19:50:00Z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95D83" w:rsidRPr="00595F0A" w:rsidRDefault="00495D83" w:rsidP="00D43BDC">
                                <w:pPr>
                                  <w:numPr>
                                    <w:ins w:id="258" w:author="Turan Dardagan" w:date="2014-02-26T19:50:00Z"/>
                                  </w:numPr>
                                  <w:rPr>
                                    <w:ins w:id="259" w:author="Turan Dardagan" w:date="2014-02-26T19:50:00Z"/>
                                  </w:rPr>
                                </w:pPr>
                              </w:p>
                            </w:tc>
                          </w:tr>
                        </w:tbl>
                        <w:p w:rsidR="00495D83" w:rsidRDefault="00495D83">
                          <w:pPr>
                            <w:numPr>
                              <w:ins w:id="260" w:author="Turan Dardagan" w:date="2014-02-26T19:50:00Z"/>
                            </w:numPr>
                            <w:rPr>
                              <w:ins w:id="261" w:author="Turan Dardagan" w:date="2014-02-26T19:50:00Z"/>
                            </w:rPr>
                          </w:pPr>
                        </w:p>
                      </w:tc>
                    </w:tr>
                  </w:tbl>
                  <w:p w:rsidR="00495D83" w:rsidRDefault="00495D83" w:rsidP="00595F0A">
                    <w:pPr>
                      <w:numPr>
                        <w:ins w:id="262" w:author="Turan Dardagan" w:date="2014-02-26T19:49:00Z"/>
                      </w:numPr>
                    </w:pPr>
                  </w:p>
                </w:txbxContent>
              </v:textbox>
              <w10:wrap type="tight"/>
            </v:shape>
          </w:pict>
        </w:r>
      </w:del>
    </w:p>
    <w:p w:rsidR="002B1B81" w:rsidRDefault="002B1B81" w:rsidP="00595F0A">
      <w:pPr>
        <w:numPr>
          <w:ins w:id="263" w:author="Turan Dardagan" w:date="2014-02-26T19:56:00Z"/>
        </w:numPr>
        <w:spacing w:after="0" w:line="340" w:lineRule="exact"/>
        <w:rPr>
          <w:ins w:id="264" w:author="Turan Dardagan" w:date="2014-02-26T19:56:00Z"/>
          <w:rFonts w:ascii="Cambria" w:hAnsi="Cambria"/>
        </w:rPr>
      </w:pPr>
    </w:p>
    <w:tbl>
      <w:tblPr>
        <w:tblStyle w:val="Tabellenraster"/>
        <w:tblW w:w="0" w:type="auto"/>
        <w:tblLook w:val="00BF"/>
        <w:tblPrChange w:id="265" w:author="Turan Dardagan" w:date="2014-02-26T20:35:00Z">
          <w:tblPr>
            <w:tblStyle w:val="Tabellenraster"/>
            <w:tblW w:w="0" w:type="auto"/>
            <w:tblLook w:val="00BF"/>
          </w:tblPr>
        </w:tblPrChange>
      </w:tblPr>
      <w:tblGrid>
        <w:gridCol w:w="5637"/>
        <w:gridCol w:w="3575"/>
        <w:tblGridChange w:id="266">
          <w:tblGrid>
            <w:gridCol w:w="3369"/>
            <w:gridCol w:w="5843"/>
          </w:tblGrid>
        </w:tblGridChange>
      </w:tblGrid>
      <w:tr w:rsidR="00FB6EA1">
        <w:trPr>
          <w:trHeight w:val="3799"/>
          <w:ins w:id="267" w:author="Turan Dardagan" w:date="2014-02-26T20:03:00Z"/>
          <w:trPrChange w:id="268" w:author="Turan Dardagan" w:date="2014-02-26T20:35:00Z">
            <w:trPr>
              <w:trHeight w:val="4805"/>
            </w:trPr>
          </w:trPrChange>
        </w:trPr>
        <w:tc>
          <w:tcPr>
            <w:tcW w:w="5637" w:type="dxa"/>
            <w:tcBorders>
              <w:right w:val="nil"/>
            </w:tcBorders>
            <w:tcPrChange w:id="269" w:author="Turan Dardagan" w:date="2014-02-26T20:35:00Z">
              <w:tcPr>
                <w:tcW w:w="3369" w:type="dxa"/>
                <w:tcBorders>
                  <w:right w:val="nil"/>
                </w:tcBorders>
              </w:tcPr>
            </w:tcPrChange>
          </w:tcPr>
          <w:p w:rsidR="00000000" w:rsidRDefault="00827DC6">
            <w:pPr>
              <w:numPr>
                <w:ins w:id="270" w:author="Turan Dardagan" w:date="2014-02-26T20:03:00Z"/>
              </w:numPr>
              <w:spacing w:after="0" w:line="340" w:lineRule="exact"/>
              <w:rPr>
                <w:ins w:id="271" w:author="Turan Dardagan" w:date="2014-02-26T20:03:00Z"/>
                <w:rFonts w:ascii="Cambria" w:hAnsi="Cambria"/>
              </w:rPr>
              <w:pPrChange w:id="272" w:author="Turan Dardagan" w:date="2014-02-26T20:35:00Z">
                <w:pPr>
                  <w:spacing w:after="0" w:line="340" w:lineRule="exact"/>
                </w:pPr>
              </w:pPrChange>
            </w:pPr>
            <w:ins w:id="273" w:author="Turan Dardagan" w:date="2014-02-26T22:53:00Z">
              <w:r>
                <w:rPr>
                  <w:rFonts w:ascii="Cambria" w:hAnsi="Cambria"/>
                  <w:noProof/>
                  <w:lang w:eastAsia="de-DE"/>
                  <w:rPrChange w:id="274">
                    <w:rPr>
                      <w:noProof/>
                      <w:lang w:eastAsia="de-DE"/>
                    </w:rPr>
                  </w:rPrChange>
                </w:rPr>
                <w:drawing>
                  <wp:anchor distT="0" distB="0" distL="114935" distR="114935" simplePos="0" relativeHeight="251666432" behindDoc="0" locked="0" layoutInCell="1" allowOverlap="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91440</wp:posOffset>
                    </wp:positionV>
                    <wp:extent cx="3406913" cy="2266122"/>
                    <wp:effectExtent l="25400" t="0" r="0" b="0"/>
                    <wp:wrapNone/>
                    <wp:docPr id="3" name="" descr="AH-300_PT_DB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AH-300_PT_DB.jpg"/>
                            <pic:cNvPicPr/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06913" cy="226612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5" w:author="Turan Dardagan" w:date="2014-02-26T20:35:00Z">
              <w:tcPr>
                <w:tcW w:w="58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FB6EA1" w:rsidRPr="00595F0A" w:rsidRDefault="00FB6EA1" w:rsidP="00595F0A">
            <w:pPr>
              <w:numPr>
                <w:ins w:id="276" w:author="Turan Dardagan" w:date="2014-02-26T20:03:00Z"/>
              </w:numPr>
              <w:spacing w:after="0" w:line="340" w:lineRule="exact"/>
              <w:rPr>
                <w:ins w:id="277" w:author="Turan Dardagan" w:date="2014-02-26T20:03:00Z"/>
                <w:rFonts w:ascii="Cambria" w:hAnsi="Cambria"/>
                <w:b/>
                <w:sz w:val="28"/>
              </w:rPr>
            </w:pPr>
            <w:ins w:id="278" w:author="Turan Dardagan" w:date="2014-02-26T20:03:00Z">
              <w:r w:rsidRPr="00595F0A">
                <w:rPr>
                  <w:rFonts w:ascii="Cambria" w:hAnsi="Cambria"/>
                  <w:b/>
                  <w:sz w:val="28"/>
                </w:rPr>
                <w:t>Pressefoto</w:t>
              </w:r>
            </w:ins>
          </w:p>
          <w:p w:rsidR="00FB6EA1" w:rsidRDefault="00FB6EA1" w:rsidP="00595F0A">
            <w:pPr>
              <w:numPr>
                <w:ins w:id="279" w:author="Turan Dardagan" w:date="2014-02-26T20:03:00Z"/>
              </w:numPr>
              <w:spacing w:after="0" w:line="340" w:lineRule="exact"/>
              <w:rPr>
                <w:ins w:id="280" w:author="Turan Dardagan" w:date="2014-02-26T20:03:00Z"/>
                <w:rFonts w:ascii="Cambria" w:hAnsi="Cambria"/>
              </w:rPr>
            </w:pPr>
          </w:p>
          <w:p w:rsidR="00FB6EA1" w:rsidRPr="00595F0A" w:rsidRDefault="00FB6EA1" w:rsidP="00595F0A">
            <w:pPr>
              <w:numPr>
                <w:ins w:id="281" w:author="Turan Dardagan" w:date="2014-02-26T20:03:00Z"/>
              </w:numPr>
              <w:spacing w:after="0" w:line="340" w:lineRule="exact"/>
              <w:rPr>
                <w:ins w:id="282" w:author="Turan Dardagan" w:date="2014-02-26T20:03:00Z"/>
                <w:rFonts w:ascii="Cambria" w:hAnsi="Cambria"/>
                <w:b/>
                <w:sz w:val="24"/>
              </w:rPr>
            </w:pPr>
            <w:ins w:id="283" w:author="Turan Dardagan" w:date="2014-02-26T20:03:00Z">
              <w:r w:rsidRPr="00595F0A">
                <w:rPr>
                  <w:rFonts w:ascii="Cambria" w:hAnsi="Cambria"/>
                  <w:b/>
                  <w:sz w:val="24"/>
                </w:rPr>
                <w:t>Bildunterschrift:</w:t>
              </w:r>
            </w:ins>
          </w:p>
          <w:p w:rsidR="00FB6EA1" w:rsidRDefault="00FB6EA1" w:rsidP="00595F0A">
            <w:pPr>
              <w:numPr>
                <w:ins w:id="284" w:author="Turan Dardagan" w:date="2014-02-26T20:03:00Z"/>
              </w:numPr>
              <w:spacing w:after="0" w:line="340" w:lineRule="exact"/>
              <w:rPr>
                <w:ins w:id="285" w:author="Turan Dardagan" w:date="2014-02-26T20:06:00Z"/>
                <w:rFonts w:ascii="Cambria" w:hAnsi="Cambria"/>
                <w:sz w:val="24"/>
              </w:rPr>
            </w:pPr>
            <w:ins w:id="286" w:author="Turan Dardagan" w:date="2014-02-26T20:03:00Z">
              <w:r w:rsidRPr="00595F0A">
                <w:rPr>
                  <w:rFonts w:ascii="Cambria" w:hAnsi="Cambria"/>
                  <w:sz w:val="24"/>
                </w:rPr>
                <w:t>Modell: AH-</w:t>
              </w:r>
            </w:ins>
            <w:ins w:id="287" w:author="Turan Dardagan" w:date="2014-02-26T22:52:00Z">
              <w:r w:rsidR="000F36E8">
                <w:rPr>
                  <w:rFonts w:ascii="Cambria" w:hAnsi="Cambria"/>
                  <w:sz w:val="24"/>
                </w:rPr>
                <w:t>30</w:t>
              </w:r>
            </w:ins>
            <w:ins w:id="288" w:author="Turan Dardagan" w:date="2014-02-26T20:03:00Z">
              <w:r w:rsidRPr="00595F0A">
                <w:rPr>
                  <w:rFonts w:ascii="Cambria" w:hAnsi="Cambria"/>
                  <w:sz w:val="24"/>
                </w:rPr>
                <w:t>0,</w:t>
              </w:r>
            </w:ins>
            <w:ins w:id="289" w:author="Turan Dardagan" w:date="2014-02-26T20:06:00Z">
              <w:r w:rsidR="000F36E8">
                <w:rPr>
                  <w:rFonts w:ascii="Cambria" w:hAnsi="Cambria"/>
                  <w:sz w:val="24"/>
                </w:rPr>
                <w:t xml:space="preserve"> mit E-Modul und Scheibenbremse</w:t>
              </w:r>
            </w:ins>
          </w:p>
          <w:p w:rsidR="00145341" w:rsidRDefault="00145341" w:rsidP="00595F0A">
            <w:pPr>
              <w:numPr>
                <w:ins w:id="290" w:author="Turan Dardagan" w:date="2014-02-26T20:11:00Z"/>
              </w:numPr>
              <w:spacing w:after="0" w:line="340" w:lineRule="exact"/>
              <w:rPr>
                <w:ins w:id="291" w:author="Turan Dardagan" w:date="2014-02-26T20:11:00Z"/>
                <w:rFonts w:ascii="Cambria" w:hAnsi="Cambria"/>
                <w:sz w:val="24"/>
              </w:rPr>
            </w:pPr>
          </w:p>
          <w:p w:rsidR="00FB6EA1" w:rsidRDefault="00FB6EA1" w:rsidP="00595F0A">
            <w:pPr>
              <w:numPr>
                <w:ins w:id="292" w:author="Turan Dardagan" w:date="2014-02-26T20:06:00Z"/>
              </w:numPr>
              <w:spacing w:after="0" w:line="340" w:lineRule="exact"/>
              <w:rPr>
                <w:ins w:id="293" w:author="Turan Dardagan" w:date="2014-02-26T20:03:00Z"/>
                <w:rFonts w:ascii="Cambria" w:hAnsi="Cambria"/>
              </w:rPr>
            </w:pPr>
            <w:ins w:id="294" w:author="Turan Dardagan" w:date="2014-02-26T20:03:00Z">
              <w:r w:rsidRPr="00595F0A">
                <w:rPr>
                  <w:rFonts w:ascii="Cambria" w:hAnsi="Cambria"/>
                  <w:sz w:val="24"/>
                </w:rPr>
                <w:t xml:space="preserve">Foto: </w:t>
              </w:r>
              <w:proofErr w:type="spellStart"/>
              <w:r w:rsidRPr="00595F0A">
                <w:rPr>
                  <w:rFonts w:ascii="Cambria" w:hAnsi="Cambria"/>
                  <w:sz w:val="24"/>
                </w:rPr>
                <w:t>aidoo</w:t>
              </w:r>
              <w:proofErr w:type="spellEnd"/>
            </w:ins>
          </w:p>
        </w:tc>
      </w:tr>
    </w:tbl>
    <w:p w:rsidR="00B465D4" w:rsidRDefault="00B465D4" w:rsidP="00595F0A">
      <w:pPr>
        <w:numPr>
          <w:ins w:id="295" w:author="Turan Dardagan" w:date="2014-02-26T19:56:00Z"/>
        </w:numPr>
        <w:spacing w:after="0" w:line="340" w:lineRule="exact"/>
        <w:rPr>
          <w:ins w:id="296" w:author="Turan Dardagan" w:date="2014-02-26T19:56:00Z"/>
          <w:rFonts w:ascii="Cambria" w:hAnsi="Cambria"/>
        </w:rPr>
      </w:pPr>
    </w:p>
    <w:p w:rsidR="00584585" w:rsidRDefault="00584585" w:rsidP="00584585">
      <w:pPr>
        <w:numPr>
          <w:ins w:id="297" w:author="Turan Dardagan" w:date="2014-02-26T22:56:00Z"/>
        </w:numPr>
        <w:spacing w:after="0" w:line="340" w:lineRule="exact"/>
        <w:rPr>
          <w:ins w:id="298" w:author="Turan Dardagan" w:date="2014-02-26T22:56:00Z"/>
          <w:rFonts w:ascii="Cambria" w:hAnsi="Cambria"/>
        </w:rPr>
      </w:pPr>
    </w:p>
    <w:tbl>
      <w:tblPr>
        <w:tblStyle w:val="Tabellenraster"/>
        <w:tblW w:w="0" w:type="auto"/>
        <w:tblLook w:val="00BF"/>
        <w:tblPrChange w:id="299" w:author="Turan Dardagan" w:date="2014-02-26T23:23:00Z">
          <w:tblPr>
            <w:tblStyle w:val="Tabellenraster"/>
            <w:tblW w:w="0" w:type="auto"/>
            <w:tblLook w:val="00BF"/>
          </w:tblPr>
        </w:tblPrChange>
      </w:tblPr>
      <w:tblGrid>
        <w:gridCol w:w="5637"/>
        <w:gridCol w:w="3575"/>
        <w:tblGridChange w:id="300">
          <w:tblGrid>
            <w:gridCol w:w="5637"/>
            <w:gridCol w:w="3575"/>
          </w:tblGrid>
        </w:tblGridChange>
      </w:tblGrid>
      <w:tr w:rsidR="00584585">
        <w:trPr>
          <w:trHeight w:val="6223"/>
          <w:ins w:id="301" w:author="Turan Dardagan" w:date="2014-02-26T22:56:00Z"/>
          <w:trPrChange w:id="302" w:author="Turan Dardagan" w:date="2014-02-26T23:23:00Z">
            <w:trPr>
              <w:trHeight w:val="5448"/>
            </w:trPr>
          </w:trPrChange>
        </w:trPr>
        <w:tc>
          <w:tcPr>
            <w:tcW w:w="5637" w:type="dxa"/>
            <w:tcBorders>
              <w:right w:val="nil"/>
            </w:tcBorders>
            <w:tcPrChange w:id="303" w:author="Turan Dardagan" w:date="2014-02-26T23:23:00Z">
              <w:tcPr>
                <w:tcW w:w="5637" w:type="dxa"/>
                <w:tcBorders>
                  <w:right w:val="nil"/>
                </w:tcBorders>
              </w:tcPr>
            </w:tcPrChange>
          </w:tcPr>
          <w:p w:rsidR="00584585" w:rsidRDefault="00827DC6" w:rsidP="00B9688E">
            <w:pPr>
              <w:numPr>
                <w:ins w:id="304" w:author="Turan Dardagan" w:date="2014-02-26T22:56:00Z"/>
              </w:numPr>
              <w:spacing w:after="0" w:line="340" w:lineRule="exact"/>
              <w:rPr>
                <w:ins w:id="305" w:author="Turan Dardagan" w:date="2014-02-26T22:56:00Z"/>
                <w:rFonts w:ascii="Cambria" w:hAnsi="Cambria"/>
              </w:rPr>
            </w:pPr>
            <w:ins w:id="306" w:author="Turan Dardagan" w:date="2014-02-26T23:29:00Z">
              <w:r>
                <w:rPr>
                  <w:rFonts w:ascii="Cambria" w:hAnsi="Cambria"/>
                  <w:noProof/>
                  <w:lang w:eastAsia="de-DE"/>
                  <w:rPrChange w:id="307">
                    <w:rPr>
                      <w:noProof/>
                      <w:lang w:eastAsia="de-DE"/>
                    </w:rPr>
                  </w:rPrChange>
                </w:rPr>
                <w:drawing>
                  <wp:anchor distT="0" distB="0" distL="114935" distR="114935" simplePos="0" relativeHeight="251667456" behindDoc="0" locked="0" layoutInCell="1" allowOverlap="1">
                    <wp:simplePos x="0" y="0"/>
                    <wp:positionH relativeFrom="column">
                      <wp:posOffset>159275</wp:posOffset>
                    </wp:positionH>
                    <wp:positionV relativeFrom="paragraph">
                      <wp:posOffset>89728</wp:posOffset>
                    </wp:positionV>
                    <wp:extent cx="3044024" cy="3790122"/>
                    <wp:effectExtent l="25400" t="0" r="3976" b="0"/>
                    <wp:wrapNone/>
                    <wp:docPr id="5" name="" descr="AH-500_ohne Wimpel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AH-500_ohne Wimpel.jpg"/>
                            <pic:cNvPicPr/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44024" cy="379012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08" w:author="Turan Dardagan" w:date="2014-02-26T23:23:00Z">
              <w:tcPr>
                <w:tcW w:w="357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584585" w:rsidRDefault="00584585">
            <w:pPr>
              <w:numPr>
                <w:ins w:id="309" w:author="Turan Dardagan" w:date="2014-02-26T22:56:00Z"/>
              </w:numPr>
              <w:spacing w:after="0" w:line="340" w:lineRule="exact"/>
              <w:rPr>
                <w:ins w:id="310" w:author="Turan Dardagan" w:date="2014-02-26T22:56:00Z"/>
                <w:rFonts w:ascii="Cambria" w:hAnsi="Cambria"/>
                <w:b/>
                <w:sz w:val="28"/>
              </w:rPr>
            </w:pPr>
            <w:ins w:id="311" w:author="Turan Dardagan" w:date="2014-02-26T22:56:00Z">
              <w:r w:rsidRPr="00671024">
                <w:rPr>
                  <w:rFonts w:ascii="Cambria" w:hAnsi="Cambria"/>
                  <w:b/>
                  <w:sz w:val="28"/>
                </w:rPr>
                <w:t>Pressefoto</w:t>
              </w:r>
            </w:ins>
          </w:p>
          <w:p w:rsidR="00584585" w:rsidRDefault="00584585" w:rsidP="00595F0A">
            <w:pPr>
              <w:numPr>
                <w:ins w:id="312" w:author="Turan Dardagan" w:date="2014-02-26T22:56:00Z"/>
              </w:numPr>
              <w:spacing w:after="0" w:line="340" w:lineRule="exact"/>
              <w:rPr>
                <w:ins w:id="313" w:author="Turan Dardagan" w:date="2014-02-26T22:56:00Z"/>
                <w:rFonts w:ascii="Cambria" w:hAnsi="Cambria"/>
              </w:rPr>
            </w:pPr>
          </w:p>
          <w:p w:rsidR="00584585" w:rsidRDefault="00584585">
            <w:pPr>
              <w:numPr>
                <w:ins w:id="314" w:author="Turan Dardagan" w:date="2014-02-26T22:56:00Z"/>
              </w:numPr>
              <w:spacing w:after="0" w:line="340" w:lineRule="exact"/>
              <w:rPr>
                <w:ins w:id="315" w:author="Turan Dardagan" w:date="2014-02-26T22:56:00Z"/>
                <w:rFonts w:ascii="Cambria" w:hAnsi="Cambria"/>
                <w:b/>
                <w:sz w:val="24"/>
              </w:rPr>
            </w:pPr>
            <w:ins w:id="316" w:author="Turan Dardagan" w:date="2014-02-26T22:56:00Z">
              <w:r w:rsidRPr="00671024">
                <w:rPr>
                  <w:rFonts w:ascii="Cambria" w:hAnsi="Cambria"/>
                  <w:b/>
                  <w:sz w:val="24"/>
                </w:rPr>
                <w:t>Bildunterschrift:</w:t>
              </w:r>
            </w:ins>
          </w:p>
          <w:p w:rsidR="00584585" w:rsidRDefault="00584585" w:rsidP="00595F0A">
            <w:pPr>
              <w:numPr>
                <w:ins w:id="317" w:author="Turan Dardagan" w:date="2014-02-26T22:56:00Z"/>
              </w:numPr>
              <w:spacing w:after="0" w:line="340" w:lineRule="exact"/>
              <w:rPr>
                <w:ins w:id="318" w:author="Turan Dardagan" w:date="2014-02-26T22:56:00Z"/>
                <w:rFonts w:ascii="Cambria" w:hAnsi="Cambria"/>
                <w:sz w:val="24"/>
              </w:rPr>
            </w:pPr>
            <w:ins w:id="319" w:author="Turan Dardagan" w:date="2014-02-26T22:56:00Z">
              <w:r w:rsidRPr="00671024">
                <w:rPr>
                  <w:rFonts w:ascii="Cambria" w:hAnsi="Cambria"/>
                  <w:sz w:val="24"/>
                </w:rPr>
                <w:t>Modell:</w:t>
              </w:r>
              <w:r>
                <w:rPr>
                  <w:rFonts w:ascii="Cambria" w:hAnsi="Cambria"/>
                  <w:sz w:val="24"/>
                </w:rPr>
                <w:t xml:space="preserve"> AH-500</w:t>
              </w:r>
            </w:ins>
          </w:p>
          <w:p w:rsidR="00584585" w:rsidRDefault="00584585" w:rsidP="00595F0A">
            <w:pPr>
              <w:numPr>
                <w:ins w:id="320" w:author="Turan Dardagan" w:date="2014-02-26T22:56:00Z"/>
              </w:numPr>
              <w:spacing w:after="0" w:line="340" w:lineRule="exact"/>
              <w:rPr>
                <w:ins w:id="321" w:author="Turan Dardagan" w:date="2014-02-26T22:56:00Z"/>
                <w:rFonts w:ascii="Cambria" w:hAnsi="Cambria"/>
                <w:sz w:val="24"/>
              </w:rPr>
            </w:pPr>
          </w:p>
          <w:p w:rsidR="00584585" w:rsidRDefault="00584585">
            <w:pPr>
              <w:numPr>
                <w:ins w:id="322" w:author="Turan Dardagan" w:date="2014-02-26T22:56:00Z"/>
              </w:numPr>
              <w:spacing w:after="0" w:line="340" w:lineRule="exact"/>
              <w:rPr>
                <w:ins w:id="323" w:author="Turan Dardagan" w:date="2014-02-26T22:56:00Z"/>
                <w:rFonts w:ascii="Cambria" w:hAnsi="Cambria"/>
              </w:rPr>
            </w:pPr>
            <w:ins w:id="324" w:author="Turan Dardagan" w:date="2014-02-26T22:56:00Z">
              <w:r w:rsidRPr="00671024">
                <w:rPr>
                  <w:rFonts w:ascii="Cambria" w:hAnsi="Cambria"/>
                  <w:sz w:val="24"/>
                </w:rPr>
                <w:t xml:space="preserve">Foto: </w:t>
              </w:r>
              <w:proofErr w:type="spellStart"/>
              <w:r w:rsidRPr="00671024">
                <w:rPr>
                  <w:rFonts w:ascii="Cambria" w:hAnsi="Cambria"/>
                  <w:sz w:val="24"/>
                </w:rPr>
                <w:t>aidoo</w:t>
              </w:r>
              <w:proofErr w:type="spellEnd"/>
            </w:ins>
          </w:p>
        </w:tc>
      </w:tr>
    </w:tbl>
    <w:p w:rsidR="00584585" w:rsidRDefault="00584585" w:rsidP="00584585">
      <w:pPr>
        <w:numPr>
          <w:ins w:id="325" w:author="Turan Dardagan" w:date="2014-02-26T22:56:00Z"/>
        </w:numPr>
        <w:spacing w:after="0" w:line="340" w:lineRule="exact"/>
        <w:rPr>
          <w:ins w:id="326" w:author="Turan Dardagan" w:date="2014-02-26T22:56:00Z"/>
          <w:rFonts w:ascii="Cambria" w:hAnsi="Cambria"/>
        </w:rPr>
      </w:pPr>
    </w:p>
    <w:p w:rsidR="00000000" w:rsidRDefault="00827DC6">
      <w:pPr>
        <w:numPr>
          <w:ins w:id="327" w:author="Turan Dardagan" w:date="2014-02-26T22:57:00Z"/>
        </w:numPr>
        <w:spacing w:after="0" w:line="240" w:lineRule="auto"/>
        <w:rPr>
          <w:ins w:id="328" w:author="Turan Dardagan" w:date="2014-02-26T22:57:00Z"/>
          <w:rFonts w:ascii="Cambria" w:hAnsi="Cambria"/>
        </w:rPr>
        <w:pPrChange w:id="329" w:author="Turan Dardagan" w:date="2014-02-26T23:20:00Z">
          <w:pPr>
            <w:spacing w:after="0" w:line="340" w:lineRule="exact"/>
          </w:pPr>
        </w:pPrChange>
      </w:pPr>
    </w:p>
    <w:p w:rsidR="00000000" w:rsidRDefault="003F4B5A">
      <w:pPr>
        <w:numPr>
          <w:ins w:id="330" w:author="Turan Dardagan" w:date="2014-02-26T22:57:00Z"/>
        </w:numPr>
        <w:spacing w:after="0" w:line="240" w:lineRule="auto"/>
        <w:rPr>
          <w:ins w:id="331" w:author="Turan Dardagan" w:date="2014-02-26T22:57:00Z"/>
          <w:rFonts w:ascii="Cambria" w:hAnsi="Cambria"/>
          <w:b/>
          <w:sz w:val="24"/>
          <w:rPrChange w:id="332" w:author="Turan Dardagan" w:date="2014-02-26T23:09:00Z">
            <w:rPr>
              <w:ins w:id="333" w:author="Turan Dardagan" w:date="2014-02-26T22:57:00Z"/>
              <w:rFonts w:ascii="Cambria" w:hAnsi="Cambria"/>
              <w:sz w:val="24"/>
            </w:rPr>
          </w:rPrChange>
        </w:rPr>
        <w:pPrChange w:id="334" w:author="Turan Dardagan" w:date="2014-02-26T23:20:00Z">
          <w:pPr>
            <w:spacing w:after="0" w:line="340" w:lineRule="exact"/>
          </w:pPr>
        </w:pPrChange>
      </w:pPr>
      <w:ins w:id="335" w:author="Turan Dardagan" w:date="2014-02-26T22:57:00Z">
        <w:r w:rsidRPr="003F4B5A">
          <w:rPr>
            <w:rFonts w:ascii="Cambria" w:hAnsi="Cambria"/>
            <w:b/>
            <w:sz w:val="24"/>
            <w:rPrChange w:id="336" w:author="Turan Dardagan" w:date="2014-02-26T23:09:00Z">
              <w:rPr>
                <w:rFonts w:ascii="Cambria" w:hAnsi="Cambria"/>
                <w:sz w:val="24"/>
              </w:rPr>
            </w:rPrChange>
          </w:rPr>
          <w:t>Modell: AH-300</w:t>
        </w:r>
      </w:ins>
    </w:p>
    <w:p w:rsidR="00000000" w:rsidRDefault="00584585">
      <w:pPr>
        <w:numPr>
          <w:ins w:id="337" w:author="Turan Dardagan" w:date="2014-02-26T22:57:00Z"/>
        </w:numPr>
        <w:spacing w:after="0" w:line="240" w:lineRule="auto"/>
        <w:rPr>
          <w:ins w:id="338" w:author="Turan Dardagan" w:date="2014-02-26T22:57:00Z"/>
          <w:rFonts w:ascii="Cambria" w:hAnsi="Cambria"/>
        </w:rPr>
        <w:pPrChange w:id="339" w:author="Turan Dardagan" w:date="2014-02-26T23:20:00Z">
          <w:pPr>
            <w:spacing w:after="0" w:line="340" w:lineRule="exact"/>
          </w:pPr>
        </w:pPrChange>
      </w:pPr>
      <w:ins w:id="340" w:author="Turan Dardagan" w:date="2014-02-26T22:57:00Z">
        <w:r>
          <w:rPr>
            <w:rFonts w:ascii="Cambria" w:hAnsi="Cambria"/>
          </w:rPr>
          <w:t xml:space="preserve">Fahrradanhänger </w:t>
        </w:r>
      </w:ins>
      <w:ins w:id="341" w:author="Turan Dardagan" w:date="2014-02-26T22:58:00Z">
        <w:r w:rsidR="006C04B8">
          <w:rPr>
            <w:rFonts w:ascii="Cambria" w:hAnsi="Cambria"/>
          </w:rPr>
          <w:t>mit zweiteiliger Transportplattform</w:t>
        </w:r>
      </w:ins>
      <w:ins w:id="342" w:author="Turan Dardagan" w:date="2014-02-26T22:57:00Z">
        <w:r w:rsidRPr="00ED3870">
          <w:rPr>
            <w:rFonts w:ascii="Cambria" w:hAnsi="Cambria"/>
          </w:rPr>
          <w:t xml:space="preserve"> </w:t>
        </w:r>
      </w:ins>
    </w:p>
    <w:p w:rsidR="00000000" w:rsidRDefault="00584585">
      <w:pPr>
        <w:numPr>
          <w:ins w:id="343" w:author="Turan Dardagan" w:date="2014-02-26T22:57:00Z"/>
        </w:numPr>
        <w:spacing w:after="0" w:line="240" w:lineRule="auto"/>
        <w:rPr>
          <w:ins w:id="344" w:author="Turan Dardagan" w:date="2014-02-26T22:57:00Z"/>
          <w:rFonts w:ascii="Cambria" w:hAnsi="Cambria"/>
        </w:rPr>
        <w:pPrChange w:id="345" w:author="Turan Dardagan" w:date="2014-02-26T23:20:00Z">
          <w:pPr>
            <w:spacing w:after="0" w:line="340" w:lineRule="exact"/>
          </w:pPr>
        </w:pPrChange>
      </w:pPr>
      <w:ins w:id="346" w:author="Turan Dardagan" w:date="2014-02-26T22:57:00Z">
        <w:r w:rsidRPr="00ED3870">
          <w:rPr>
            <w:rFonts w:ascii="Cambria" w:hAnsi="Cambria"/>
          </w:rPr>
          <w:t>Spu</w:t>
        </w:r>
        <w:r>
          <w:rPr>
            <w:rFonts w:ascii="Cambria" w:hAnsi="Cambria"/>
          </w:rPr>
          <w:t xml:space="preserve">rbreite  </w:t>
        </w:r>
      </w:ins>
      <w:ins w:id="347" w:author="Turan Dardagan" w:date="2014-02-26T22:58:00Z">
        <w:r w:rsidR="006C04B8">
          <w:rPr>
            <w:rFonts w:ascii="Cambria" w:hAnsi="Cambria"/>
          </w:rPr>
          <w:t>45</w:t>
        </w:r>
      </w:ins>
      <w:ins w:id="348" w:author="Turan Dardagan" w:date="2014-02-26T22:57:00Z">
        <w:r>
          <w:rPr>
            <w:rFonts w:ascii="Cambria" w:hAnsi="Cambria"/>
          </w:rPr>
          <w:t>0 cm</w:t>
        </w:r>
      </w:ins>
    </w:p>
    <w:p w:rsidR="00000000" w:rsidRDefault="00584585">
      <w:pPr>
        <w:numPr>
          <w:ins w:id="349" w:author="Turan Dardagan" w:date="2014-02-26T22:57:00Z"/>
        </w:numPr>
        <w:spacing w:after="0" w:line="240" w:lineRule="auto"/>
        <w:rPr>
          <w:ins w:id="350" w:author="Turan Dardagan" w:date="2014-02-26T22:57:00Z"/>
          <w:rFonts w:ascii="Cambria" w:hAnsi="Cambria"/>
        </w:rPr>
        <w:pPrChange w:id="351" w:author="Turan Dardagan" w:date="2014-02-26T23:20:00Z">
          <w:pPr>
            <w:spacing w:after="0" w:line="340" w:lineRule="exact"/>
          </w:pPr>
        </w:pPrChange>
      </w:pPr>
      <w:ins w:id="352" w:author="Turan Dardagan" w:date="2014-02-26T22:57:00Z">
        <w:r>
          <w:rPr>
            <w:rFonts w:ascii="Cambria" w:hAnsi="Cambria"/>
          </w:rPr>
          <w:t xml:space="preserve">Zuladung max. </w:t>
        </w:r>
      </w:ins>
      <w:ins w:id="353" w:author="Turan Dardagan" w:date="2014-02-26T22:58:00Z">
        <w:r w:rsidR="006C04B8">
          <w:rPr>
            <w:rFonts w:ascii="Cambria" w:hAnsi="Cambria"/>
          </w:rPr>
          <w:t>4</w:t>
        </w:r>
      </w:ins>
      <w:ins w:id="354" w:author="Turan Dardagan" w:date="2014-02-26T22:57:00Z">
        <w:r>
          <w:rPr>
            <w:rFonts w:ascii="Cambria" w:hAnsi="Cambria"/>
          </w:rPr>
          <w:t>0kg.</w:t>
        </w:r>
      </w:ins>
    </w:p>
    <w:p w:rsidR="00000000" w:rsidRDefault="006C04B8">
      <w:pPr>
        <w:numPr>
          <w:ins w:id="355" w:author="Turan Dardagan" w:date="2014-02-26T22:58:00Z"/>
        </w:numPr>
        <w:spacing w:after="0" w:line="240" w:lineRule="auto"/>
        <w:rPr>
          <w:ins w:id="356" w:author="Turan Dardagan" w:date="2014-02-26T22:58:00Z"/>
          <w:rFonts w:ascii="Cambria" w:hAnsi="Cambria"/>
        </w:rPr>
        <w:pPrChange w:id="357" w:author="Turan Dardagan" w:date="2014-02-26T23:20:00Z">
          <w:pPr>
            <w:spacing w:after="0" w:line="340" w:lineRule="exact"/>
          </w:pPr>
        </w:pPrChange>
      </w:pPr>
      <w:ins w:id="358" w:author="Turan Dardagan" w:date="2014-02-26T22:58:00Z">
        <w:r>
          <w:rPr>
            <w:rFonts w:ascii="Cambria" w:hAnsi="Cambria"/>
          </w:rPr>
          <w:t>Ladefläche: (LxB</w:t>
        </w:r>
      </w:ins>
      <w:ins w:id="359" w:author="Turan Dardagan" w:date="2014-02-26T22:59:00Z">
        <w:r>
          <w:rPr>
            <w:rFonts w:ascii="Cambria" w:hAnsi="Cambria"/>
          </w:rPr>
          <w:t>1</w:t>
        </w:r>
      </w:ins>
      <w:ins w:id="360" w:author="Turan Dardagan" w:date="2014-02-26T22:58:00Z">
        <w:r>
          <w:rPr>
            <w:rFonts w:ascii="Cambria" w:hAnsi="Cambria"/>
          </w:rPr>
          <w:t>x</w:t>
        </w:r>
      </w:ins>
      <w:ins w:id="361" w:author="Turan Dardagan" w:date="2014-02-26T22:59:00Z">
        <w:r>
          <w:rPr>
            <w:rFonts w:ascii="Cambria" w:hAnsi="Cambria"/>
          </w:rPr>
          <w:t>B2</w:t>
        </w:r>
      </w:ins>
      <w:ins w:id="362" w:author="Turan Dardagan" w:date="2014-02-26T22:58:00Z">
        <w:r>
          <w:rPr>
            <w:rFonts w:ascii="Cambria" w:hAnsi="Cambria"/>
          </w:rPr>
          <w:t xml:space="preserve">): </w:t>
        </w:r>
      </w:ins>
      <w:ins w:id="363" w:author="Turan Dardagan" w:date="2014-02-26T22:59:00Z">
        <w:r>
          <w:rPr>
            <w:rFonts w:ascii="Cambria" w:hAnsi="Cambria"/>
          </w:rPr>
          <w:t>100</w:t>
        </w:r>
      </w:ins>
      <w:ins w:id="364" w:author="Turan Dardagan" w:date="2014-02-26T22:58:00Z">
        <w:r>
          <w:rPr>
            <w:rFonts w:ascii="Cambria" w:hAnsi="Cambria"/>
          </w:rPr>
          <w:t>cm x 45cm x 30cm</w:t>
        </w:r>
      </w:ins>
    </w:p>
    <w:p w:rsidR="00000000" w:rsidRDefault="00584585">
      <w:pPr>
        <w:numPr>
          <w:ins w:id="365" w:author="Turan Dardagan" w:date="2014-02-26T22:57:00Z"/>
        </w:numPr>
        <w:spacing w:after="0" w:line="240" w:lineRule="auto"/>
        <w:rPr>
          <w:ins w:id="366" w:author="Turan Dardagan" w:date="2014-02-26T22:57:00Z"/>
          <w:rFonts w:ascii="Cambria" w:hAnsi="Cambria"/>
        </w:rPr>
        <w:pPrChange w:id="367" w:author="Turan Dardagan" w:date="2014-02-26T23:20:00Z">
          <w:pPr>
            <w:spacing w:after="0" w:line="340" w:lineRule="exact"/>
          </w:pPr>
        </w:pPrChange>
      </w:pPr>
      <w:ins w:id="368" w:author="Turan Dardagan" w:date="2014-02-26T22:57:00Z">
        <w:r>
          <w:rPr>
            <w:rFonts w:ascii="Cambria" w:hAnsi="Cambria"/>
          </w:rPr>
          <w:t>Packmaß (</w:t>
        </w:r>
        <w:proofErr w:type="spellStart"/>
        <w:r>
          <w:rPr>
            <w:rFonts w:ascii="Cambria" w:hAnsi="Cambria"/>
          </w:rPr>
          <w:t>LxBxH</w:t>
        </w:r>
        <w:proofErr w:type="spellEnd"/>
        <w:r>
          <w:rPr>
            <w:rFonts w:ascii="Cambria" w:hAnsi="Cambria"/>
          </w:rPr>
          <w:t>): 80cm x 45cm x 30cm</w:t>
        </w:r>
      </w:ins>
    </w:p>
    <w:p w:rsidR="00000000" w:rsidRDefault="00584585">
      <w:pPr>
        <w:numPr>
          <w:ins w:id="369" w:author="Turan Dardagan" w:date="2014-02-26T22:57:00Z"/>
        </w:numPr>
        <w:spacing w:after="0" w:line="240" w:lineRule="auto"/>
        <w:rPr>
          <w:ins w:id="370" w:author="Turan Dardagan" w:date="2014-02-26T22:57:00Z"/>
          <w:rFonts w:ascii="Cambria" w:hAnsi="Cambria"/>
        </w:rPr>
        <w:pPrChange w:id="371" w:author="Turan Dardagan" w:date="2014-02-26T23:20:00Z">
          <w:pPr>
            <w:spacing w:after="0" w:line="340" w:lineRule="exact"/>
          </w:pPr>
        </w:pPrChange>
      </w:pPr>
      <w:ins w:id="372" w:author="Turan Dardagan" w:date="2014-02-26T22:57:00Z">
        <w:r>
          <w:rPr>
            <w:rFonts w:ascii="Cambria" w:hAnsi="Cambria"/>
          </w:rPr>
          <w:t>Gewicht ca. 11kg</w:t>
        </w:r>
      </w:ins>
    </w:p>
    <w:p w:rsidR="00000000" w:rsidRDefault="00827DC6">
      <w:pPr>
        <w:numPr>
          <w:ins w:id="373" w:author="Turan Dardagan" w:date="2014-02-26T20:12:00Z"/>
        </w:numPr>
        <w:spacing w:after="0" w:line="240" w:lineRule="auto"/>
        <w:rPr>
          <w:ins w:id="374" w:author="Turan Dardagan" w:date="2014-02-26T20:12:00Z"/>
          <w:rFonts w:ascii="Cambria" w:hAnsi="Cambria"/>
        </w:rPr>
        <w:pPrChange w:id="375" w:author="Turan Dardagan" w:date="2014-02-26T23:20:00Z">
          <w:pPr>
            <w:spacing w:after="0" w:line="340" w:lineRule="exact"/>
          </w:pPr>
        </w:pPrChange>
      </w:pPr>
    </w:p>
    <w:p w:rsidR="00000000" w:rsidRDefault="00827DC6">
      <w:pPr>
        <w:numPr>
          <w:ins w:id="376" w:author="Turan Dardagan" w:date="2014-02-26T20:12:00Z"/>
        </w:numPr>
        <w:spacing w:after="0" w:line="240" w:lineRule="auto"/>
        <w:rPr>
          <w:ins w:id="377" w:author="Turan Dardagan" w:date="2014-02-26T20:12:00Z"/>
          <w:rFonts w:ascii="Cambria" w:hAnsi="Cambria"/>
        </w:rPr>
        <w:pPrChange w:id="378" w:author="Turan Dardagan" w:date="2014-02-26T23:20:00Z">
          <w:pPr>
            <w:spacing w:after="0" w:line="340" w:lineRule="exact"/>
          </w:pPr>
        </w:pPrChange>
      </w:pPr>
    </w:p>
    <w:p w:rsidR="00000000" w:rsidRDefault="003F4B5A">
      <w:pPr>
        <w:numPr>
          <w:ins w:id="379" w:author="Turan Dardagan" w:date="2014-02-26T19:41:00Z"/>
        </w:numPr>
        <w:spacing w:after="0" w:line="240" w:lineRule="auto"/>
        <w:rPr>
          <w:ins w:id="380" w:author="Turan Dardagan" w:date="2014-02-26T20:01:00Z"/>
          <w:rFonts w:ascii="Cambria" w:hAnsi="Cambria"/>
          <w:b/>
          <w:sz w:val="24"/>
          <w:rPrChange w:id="381" w:author="Turan Dardagan" w:date="2014-02-26T23:09:00Z">
            <w:rPr>
              <w:ins w:id="382" w:author="Turan Dardagan" w:date="2014-02-26T20:01:00Z"/>
              <w:rFonts w:ascii="Cambria" w:hAnsi="Cambria"/>
              <w:sz w:val="24"/>
            </w:rPr>
          </w:rPrChange>
        </w:rPr>
        <w:pPrChange w:id="383" w:author="Turan Dardagan" w:date="2014-02-26T23:20:00Z">
          <w:pPr>
            <w:spacing w:after="0" w:line="340" w:lineRule="exact"/>
          </w:pPr>
        </w:pPrChange>
      </w:pPr>
      <w:ins w:id="384" w:author="Turan Dardagan" w:date="2014-02-26T19:57:00Z">
        <w:r w:rsidRPr="003F4B5A">
          <w:rPr>
            <w:rFonts w:ascii="Cambria" w:hAnsi="Cambria"/>
            <w:b/>
            <w:sz w:val="24"/>
            <w:rPrChange w:id="385" w:author="Turan Dardagan" w:date="2014-02-26T23:09:00Z">
              <w:rPr>
                <w:rFonts w:ascii="Cambria" w:hAnsi="Cambria"/>
                <w:sz w:val="24"/>
              </w:rPr>
            </w:rPrChange>
          </w:rPr>
          <w:t>Modell: AH-500</w:t>
        </w:r>
      </w:ins>
    </w:p>
    <w:p w:rsidR="00000000" w:rsidRDefault="00ED3870">
      <w:pPr>
        <w:numPr>
          <w:ins w:id="386" w:author="Turan Dardagan" w:date="2014-02-26T20:01:00Z"/>
        </w:numPr>
        <w:spacing w:after="0" w:line="240" w:lineRule="auto"/>
        <w:rPr>
          <w:ins w:id="387" w:author="Turan Dardagan" w:date="2014-02-26T20:11:00Z"/>
          <w:rFonts w:ascii="Cambria" w:hAnsi="Cambria"/>
        </w:rPr>
        <w:pPrChange w:id="388" w:author="Turan Dardagan" w:date="2014-02-26T23:20:00Z">
          <w:pPr>
            <w:spacing w:after="0" w:line="340" w:lineRule="exact"/>
          </w:pPr>
        </w:pPrChange>
      </w:pPr>
      <w:ins w:id="389" w:author="Turan Dardagan" w:date="2014-02-26T20:01:00Z">
        <w:r>
          <w:rPr>
            <w:rFonts w:ascii="Cambria" w:hAnsi="Cambria"/>
          </w:rPr>
          <w:t xml:space="preserve">Fahrradanhänger </w:t>
        </w:r>
        <w:r w:rsidRPr="00ED3870">
          <w:rPr>
            <w:rFonts w:ascii="Cambria" w:hAnsi="Cambria"/>
          </w:rPr>
          <w:t xml:space="preserve">für Faltboottransport </w:t>
        </w:r>
      </w:ins>
    </w:p>
    <w:p w:rsidR="00000000" w:rsidRDefault="00124652">
      <w:pPr>
        <w:numPr>
          <w:ins w:id="390" w:author="Turan Dardagan" w:date="2014-02-26T20:11:00Z"/>
        </w:numPr>
        <w:spacing w:after="0" w:line="240" w:lineRule="auto"/>
        <w:rPr>
          <w:ins w:id="391" w:author="Turan Dardagan" w:date="2014-02-26T20:01:00Z"/>
          <w:rFonts w:ascii="Cambria" w:hAnsi="Cambria"/>
        </w:rPr>
        <w:pPrChange w:id="392" w:author="Turan Dardagan" w:date="2014-02-26T23:20:00Z">
          <w:pPr>
            <w:spacing w:after="0" w:line="340" w:lineRule="exact"/>
          </w:pPr>
        </w:pPrChange>
      </w:pPr>
      <w:ins w:id="393" w:author="Turan Dardagan" w:date="2014-02-26T20:11:00Z">
        <w:r>
          <w:rPr>
            <w:rFonts w:ascii="Cambria" w:hAnsi="Cambria"/>
          </w:rPr>
          <w:t>Optionale Deichselverlängerung für Hartschalenboote,</w:t>
        </w:r>
      </w:ins>
      <w:ins w:id="394" w:author="Turan Dardagan" w:date="2014-02-26T20:12:00Z">
        <w:r>
          <w:rPr>
            <w:rFonts w:ascii="Cambria" w:hAnsi="Cambria"/>
          </w:rPr>
          <w:t xml:space="preserve"> Kajak, Surfbrett</w:t>
        </w:r>
      </w:ins>
    </w:p>
    <w:p w:rsidR="00000000" w:rsidRDefault="00ED3870">
      <w:pPr>
        <w:numPr>
          <w:ins w:id="395" w:author="Turan Dardagan" w:date="2014-02-26T20:01:00Z"/>
        </w:numPr>
        <w:spacing w:after="0" w:line="240" w:lineRule="auto"/>
        <w:rPr>
          <w:ins w:id="396" w:author="Turan Dardagan" w:date="2014-02-26T20:01:00Z"/>
          <w:rFonts w:ascii="Cambria" w:hAnsi="Cambria"/>
        </w:rPr>
        <w:pPrChange w:id="397" w:author="Turan Dardagan" w:date="2014-02-26T23:20:00Z">
          <w:pPr>
            <w:spacing w:after="0" w:line="340" w:lineRule="exact"/>
          </w:pPr>
        </w:pPrChange>
      </w:pPr>
      <w:ins w:id="398" w:author="Turan Dardagan" w:date="2014-02-26T20:01:00Z">
        <w:r w:rsidRPr="00ED3870">
          <w:rPr>
            <w:rFonts w:ascii="Cambria" w:hAnsi="Cambria"/>
          </w:rPr>
          <w:t>Spu</w:t>
        </w:r>
        <w:r>
          <w:rPr>
            <w:rFonts w:ascii="Cambria" w:hAnsi="Cambria"/>
          </w:rPr>
          <w:t>rbreite verstellbar  60 / 70 cm</w:t>
        </w:r>
      </w:ins>
    </w:p>
    <w:p w:rsidR="00000000" w:rsidRDefault="00ED3870">
      <w:pPr>
        <w:numPr>
          <w:ins w:id="399" w:author="Turan Dardagan" w:date="2014-02-26T20:01:00Z"/>
        </w:numPr>
        <w:spacing w:after="0" w:line="240" w:lineRule="auto"/>
        <w:rPr>
          <w:ins w:id="400" w:author="Turan Dardagan" w:date="2014-02-26T20:01:00Z"/>
          <w:rFonts w:ascii="Cambria" w:hAnsi="Cambria"/>
        </w:rPr>
        <w:pPrChange w:id="401" w:author="Turan Dardagan" w:date="2014-02-26T23:20:00Z">
          <w:pPr>
            <w:spacing w:after="0" w:line="340" w:lineRule="exact"/>
          </w:pPr>
        </w:pPrChange>
      </w:pPr>
      <w:ins w:id="402" w:author="Turan Dardagan" w:date="2014-02-26T20:01:00Z">
        <w:r>
          <w:rPr>
            <w:rFonts w:ascii="Cambria" w:hAnsi="Cambria"/>
          </w:rPr>
          <w:t>Zuladung max. 80kg.</w:t>
        </w:r>
      </w:ins>
    </w:p>
    <w:p w:rsidR="00000000" w:rsidRDefault="00ED3870">
      <w:pPr>
        <w:numPr>
          <w:ins w:id="403" w:author="Turan Dardagan" w:date="2014-02-26T20:01:00Z"/>
        </w:numPr>
        <w:spacing w:after="0" w:line="240" w:lineRule="auto"/>
        <w:rPr>
          <w:ins w:id="404" w:author="Turan Dardagan" w:date="2014-02-26T20:01:00Z"/>
          <w:rFonts w:ascii="Cambria" w:hAnsi="Cambria"/>
        </w:rPr>
        <w:pPrChange w:id="405" w:author="Turan Dardagan" w:date="2014-02-26T23:20:00Z">
          <w:pPr>
            <w:spacing w:after="0" w:line="340" w:lineRule="exact"/>
          </w:pPr>
        </w:pPrChange>
      </w:pPr>
      <w:ins w:id="406" w:author="Turan Dardagan" w:date="2014-02-26T20:01:00Z">
        <w:r>
          <w:rPr>
            <w:rFonts w:ascii="Cambria" w:hAnsi="Cambria"/>
          </w:rPr>
          <w:t xml:space="preserve">Abstand der Auflagen </w:t>
        </w:r>
        <w:proofErr w:type="spellStart"/>
        <w:r>
          <w:rPr>
            <w:rFonts w:ascii="Cambria" w:hAnsi="Cambria"/>
          </w:rPr>
          <w:t>max</w:t>
        </w:r>
        <w:proofErr w:type="spellEnd"/>
        <w:r>
          <w:rPr>
            <w:rFonts w:ascii="Cambria" w:hAnsi="Cambria"/>
          </w:rPr>
          <w:t>: 120cm</w:t>
        </w:r>
      </w:ins>
    </w:p>
    <w:p w:rsidR="00000000" w:rsidRDefault="00ED3870">
      <w:pPr>
        <w:numPr>
          <w:ins w:id="407" w:author="Turan Dardagan" w:date="2014-02-26T20:02:00Z"/>
        </w:numPr>
        <w:spacing w:after="0" w:line="240" w:lineRule="auto"/>
        <w:rPr>
          <w:ins w:id="408" w:author="Turan Dardagan" w:date="2014-02-26T20:02:00Z"/>
          <w:rFonts w:ascii="Cambria" w:hAnsi="Cambria"/>
        </w:rPr>
        <w:pPrChange w:id="409" w:author="Turan Dardagan" w:date="2014-02-26T23:20:00Z">
          <w:pPr>
            <w:spacing w:after="0" w:line="340" w:lineRule="exact"/>
          </w:pPr>
        </w:pPrChange>
      </w:pPr>
      <w:ins w:id="410" w:author="Turan Dardagan" w:date="2014-02-26T20:02:00Z">
        <w:r>
          <w:rPr>
            <w:rFonts w:ascii="Cambria" w:hAnsi="Cambria"/>
          </w:rPr>
          <w:t>Packmaß (</w:t>
        </w:r>
        <w:proofErr w:type="spellStart"/>
        <w:r>
          <w:rPr>
            <w:rFonts w:ascii="Cambria" w:hAnsi="Cambria"/>
          </w:rPr>
          <w:t>LxBxH</w:t>
        </w:r>
        <w:proofErr w:type="spellEnd"/>
        <w:r>
          <w:rPr>
            <w:rFonts w:ascii="Cambria" w:hAnsi="Cambria"/>
          </w:rPr>
          <w:t>): 80cm x 45cm x 30cm</w:t>
        </w:r>
      </w:ins>
    </w:p>
    <w:p w:rsidR="00000000" w:rsidRDefault="00ED3870">
      <w:pPr>
        <w:numPr>
          <w:ins w:id="411" w:author="Turan Dardagan" w:date="2014-02-26T20:02:00Z"/>
        </w:numPr>
        <w:spacing w:after="0" w:line="240" w:lineRule="auto"/>
        <w:rPr>
          <w:ins w:id="412" w:author="Turan Dardagan" w:date="2014-02-26T23:01:00Z"/>
          <w:rFonts w:ascii="Cambria" w:hAnsi="Cambria"/>
        </w:rPr>
        <w:pPrChange w:id="413" w:author="Turan Dardagan" w:date="2014-02-26T23:20:00Z">
          <w:pPr>
            <w:spacing w:after="0" w:line="340" w:lineRule="exact"/>
          </w:pPr>
        </w:pPrChange>
      </w:pPr>
      <w:ins w:id="414" w:author="Turan Dardagan" w:date="2014-02-26T20:02:00Z">
        <w:r>
          <w:rPr>
            <w:rFonts w:ascii="Cambria" w:hAnsi="Cambria"/>
          </w:rPr>
          <w:t>Gewicht ca. 11kg</w:t>
        </w:r>
      </w:ins>
    </w:p>
    <w:p w:rsidR="00000000" w:rsidRDefault="00827DC6">
      <w:pPr>
        <w:numPr>
          <w:ins w:id="415" w:author="Turan Dardagan" w:date="2014-02-26T23:09:00Z"/>
        </w:numPr>
        <w:spacing w:after="0" w:line="240" w:lineRule="auto"/>
        <w:rPr>
          <w:ins w:id="416" w:author="Turan Dardagan" w:date="2014-02-26T23:09:00Z"/>
          <w:rFonts w:ascii="Cambria" w:hAnsi="Cambria"/>
        </w:rPr>
        <w:pPrChange w:id="417" w:author="Turan Dardagan" w:date="2014-02-26T23:20:00Z">
          <w:pPr>
            <w:spacing w:after="0" w:line="360" w:lineRule="auto"/>
          </w:pPr>
        </w:pPrChange>
      </w:pPr>
    </w:p>
    <w:p w:rsidR="00000000" w:rsidRDefault="003F4B5A">
      <w:pPr>
        <w:numPr>
          <w:ins w:id="418" w:author="Turan Dardagan" w:date="2014-02-26T23:01:00Z"/>
        </w:numPr>
        <w:spacing w:after="0" w:line="240" w:lineRule="auto"/>
        <w:rPr>
          <w:ins w:id="419" w:author="Turan Dardagan" w:date="2014-02-26T23:07:00Z"/>
          <w:rFonts w:ascii="Cambria" w:hAnsi="Cambria"/>
          <w:b/>
          <w:sz w:val="24"/>
          <w:rPrChange w:id="420" w:author="Turan Dardagan" w:date="2014-02-26T23:09:00Z">
            <w:rPr>
              <w:ins w:id="421" w:author="Turan Dardagan" w:date="2014-02-26T23:07:00Z"/>
              <w:rFonts w:ascii="Cambria" w:hAnsi="Cambria"/>
            </w:rPr>
          </w:rPrChange>
        </w:rPr>
        <w:pPrChange w:id="422" w:author="Turan Dardagan" w:date="2014-02-26T23:21:00Z">
          <w:pPr>
            <w:spacing w:after="0" w:line="340" w:lineRule="exact"/>
          </w:pPr>
        </w:pPrChange>
      </w:pPr>
      <w:proofErr w:type="spellStart"/>
      <w:ins w:id="423" w:author="Turan Dardagan" w:date="2014-02-26T23:01:00Z">
        <w:r w:rsidRPr="003F4B5A">
          <w:rPr>
            <w:rFonts w:ascii="Cambria" w:hAnsi="Cambria"/>
            <w:b/>
            <w:sz w:val="24"/>
            <w:rPrChange w:id="424" w:author="Turan Dardagan" w:date="2014-02-26T23:09:00Z">
              <w:rPr>
                <w:rFonts w:ascii="Cambria" w:hAnsi="Cambria"/>
              </w:rPr>
            </w:rPrChange>
          </w:rPr>
          <w:t>aidoo-Sicherheitswimpel</w:t>
        </w:r>
        <w:proofErr w:type="spellEnd"/>
        <w:r w:rsidRPr="003F4B5A">
          <w:rPr>
            <w:rFonts w:ascii="Cambria" w:hAnsi="Cambria"/>
            <w:b/>
            <w:sz w:val="24"/>
            <w:rPrChange w:id="425" w:author="Turan Dardagan" w:date="2014-02-26T23:09:00Z">
              <w:rPr>
                <w:rFonts w:ascii="Cambria" w:hAnsi="Cambria"/>
              </w:rPr>
            </w:rPrChange>
          </w:rPr>
          <w:t xml:space="preserve"> </w:t>
        </w:r>
      </w:ins>
      <w:proofErr w:type="spellStart"/>
      <w:ins w:id="426" w:author="Turan Dardagan" w:date="2014-02-26T23:07:00Z">
        <w:r w:rsidRPr="003F4B5A">
          <w:rPr>
            <w:rFonts w:ascii="Cambria" w:hAnsi="Cambria"/>
            <w:b/>
            <w:sz w:val="24"/>
            <w:rPrChange w:id="427" w:author="Turan Dardagan" w:date="2014-02-26T23:09:00Z">
              <w:rPr>
                <w:rFonts w:ascii="Cambria" w:hAnsi="Cambria"/>
              </w:rPr>
            </w:rPrChange>
          </w:rPr>
          <w:t>Art</w:t>
        </w:r>
      </w:ins>
      <w:ins w:id="428" w:author="Turan Dardagan" w:date="2014-02-26T23:01:00Z">
        <w:r w:rsidRPr="003F4B5A">
          <w:rPr>
            <w:rFonts w:ascii="Cambria" w:hAnsi="Cambria"/>
            <w:b/>
            <w:sz w:val="24"/>
            <w:rPrChange w:id="429" w:author="Turan Dardagan" w:date="2014-02-26T23:09:00Z">
              <w:rPr>
                <w:rFonts w:ascii="Cambria" w:hAnsi="Cambria"/>
              </w:rPr>
            </w:rPrChange>
          </w:rPr>
          <w:t>Nr</w:t>
        </w:r>
        <w:proofErr w:type="spellEnd"/>
        <w:r w:rsidRPr="003F4B5A">
          <w:rPr>
            <w:rFonts w:ascii="Cambria" w:hAnsi="Cambria"/>
            <w:b/>
            <w:sz w:val="24"/>
            <w:rPrChange w:id="430" w:author="Turan Dardagan" w:date="2014-02-26T23:09:00Z">
              <w:rPr>
                <w:rFonts w:ascii="Cambria" w:hAnsi="Cambria"/>
              </w:rPr>
            </w:rPrChange>
          </w:rPr>
          <w:t>. ZB</w:t>
        </w:r>
      </w:ins>
      <w:ins w:id="431" w:author="Turan Dardagan" w:date="2014-02-26T23:17:00Z">
        <w:r w:rsidR="00DD08DC">
          <w:rPr>
            <w:rFonts w:ascii="Cambria" w:hAnsi="Cambria"/>
            <w:b/>
            <w:sz w:val="24"/>
          </w:rPr>
          <w:t>-</w:t>
        </w:r>
      </w:ins>
      <w:ins w:id="432" w:author="Turan Dardagan" w:date="2014-02-26T23:07:00Z">
        <w:r w:rsidRPr="003F4B5A">
          <w:rPr>
            <w:rFonts w:ascii="Cambria" w:hAnsi="Cambria"/>
            <w:b/>
            <w:sz w:val="24"/>
            <w:rPrChange w:id="433" w:author="Turan Dardagan" w:date="2014-02-26T23:09:00Z">
              <w:rPr>
                <w:rFonts w:ascii="Cambria" w:hAnsi="Cambria"/>
              </w:rPr>
            </w:rPrChange>
          </w:rPr>
          <w:t>N-013</w:t>
        </w:r>
      </w:ins>
    </w:p>
    <w:p w:rsidR="00000000" w:rsidRDefault="003F4B5A">
      <w:pPr>
        <w:numPr>
          <w:ins w:id="434" w:author="Turan Dardagan" w:date="2014-02-26T23:07:00Z"/>
        </w:numPr>
        <w:spacing w:after="0" w:line="240" w:lineRule="auto"/>
        <w:rPr>
          <w:ins w:id="435" w:author="Turan Dardagan" w:date="2014-02-26T23:08:00Z"/>
          <w:rFonts w:asciiTheme="minorHAnsi" w:hAnsiTheme="minorHAnsi" w:cs="Arial"/>
          <w:szCs w:val="26"/>
          <w:lang w:eastAsia="de-DE"/>
          <w:rPrChange w:id="436" w:author="Turan Dardagan" w:date="2014-02-26T23:08:00Z">
            <w:rPr>
              <w:ins w:id="437" w:author="Turan Dardagan" w:date="2014-02-26T23:08:00Z"/>
              <w:rFonts w:ascii="Arial" w:hAnsi="Arial" w:cs="Arial"/>
              <w:sz w:val="26"/>
              <w:szCs w:val="26"/>
              <w:lang w:eastAsia="de-DE"/>
            </w:rPr>
          </w:rPrChange>
        </w:rPr>
        <w:pPrChange w:id="438" w:author="Turan Dardagan" w:date="2014-02-26T23:20:00Z">
          <w:pPr>
            <w:spacing w:after="0" w:line="340" w:lineRule="exact"/>
          </w:pPr>
        </w:pPrChange>
      </w:pPr>
      <w:ins w:id="439" w:author="Turan Dardagan" w:date="2014-02-26T23:08:00Z">
        <w:r w:rsidRPr="003F4B5A">
          <w:rPr>
            <w:rFonts w:asciiTheme="minorHAnsi" w:hAnsiTheme="minorHAnsi" w:cs="Arial"/>
            <w:szCs w:val="26"/>
            <w:lang w:eastAsia="de-DE"/>
            <w:rPrChange w:id="440" w:author="Turan Dardagan" w:date="2014-02-26T23:08:00Z">
              <w:rPr>
                <w:rFonts w:ascii="Arial" w:hAnsi="Arial" w:cs="Arial"/>
                <w:sz w:val="26"/>
                <w:szCs w:val="26"/>
                <w:lang w:eastAsia="de-DE"/>
              </w:rPr>
            </w:rPrChange>
          </w:rPr>
          <w:t xml:space="preserve">EN Norm 471 gefärbt und </w:t>
        </w:r>
        <w:proofErr w:type="spellStart"/>
        <w:r w:rsidRPr="003F4B5A">
          <w:rPr>
            <w:rFonts w:asciiTheme="minorHAnsi" w:hAnsiTheme="minorHAnsi" w:cs="Arial"/>
            <w:szCs w:val="26"/>
            <w:lang w:eastAsia="de-DE"/>
            <w:rPrChange w:id="441" w:author="Turan Dardagan" w:date="2014-02-26T23:08:00Z">
              <w:rPr>
                <w:rFonts w:ascii="Arial" w:hAnsi="Arial" w:cs="Arial"/>
                <w:sz w:val="26"/>
                <w:szCs w:val="26"/>
                <w:lang w:eastAsia="de-DE"/>
              </w:rPr>
            </w:rPrChange>
          </w:rPr>
          <w:t>zertifiziert</w:t>
        </w:r>
        <w:proofErr w:type="spellEnd"/>
      </w:ins>
    </w:p>
    <w:p w:rsidR="00000000" w:rsidRDefault="003F4B5A">
      <w:pPr>
        <w:numPr>
          <w:ins w:id="442" w:author="Turan Dardagan" w:date="2014-02-26T23:08:00Z"/>
        </w:numPr>
        <w:spacing w:after="0" w:line="240" w:lineRule="auto"/>
        <w:rPr>
          <w:ins w:id="443" w:author="Turan Dardagan" w:date="2014-02-26T23:20:00Z"/>
          <w:rFonts w:asciiTheme="minorHAnsi" w:hAnsiTheme="minorHAnsi" w:cs="Arial"/>
          <w:szCs w:val="26"/>
          <w:lang w:eastAsia="de-DE"/>
        </w:rPr>
        <w:pPrChange w:id="444" w:author="Turan Dardagan" w:date="2014-02-26T23:20:00Z">
          <w:pPr>
            <w:spacing w:after="0" w:line="360" w:lineRule="auto"/>
          </w:pPr>
        </w:pPrChange>
      </w:pPr>
      <w:ins w:id="445" w:author="Turan Dardagan" w:date="2014-02-26T23:08:00Z">
        <w:r w:rsidRPr="003F4B5A">
          <w:rPr>
            <w:rFonts w:asciiTheme="minorHAnsi" w:hAnsiTheme="minorHAnsi" w:cs="Arial"/>
            <w:szCs w:val="26"/>
            <w:lang w:eastAsia="de-DE"/>
            <w:rPrChange w:id="446" w:author="Turan Dardagan" w:date="2014-02-26T23:08:00Z">
              <w:rPr>
                <w:rFonts w:ascii="Arial" w:hAnsi="Arial" w:cs="Arial"/>
                <w:sz w:val="26"/>
                <w:szCs w:val="26"/>
                <w:lang w:eastAsia="de-DE"/>
              </w:rPr>
            </w:rPrChange>
          </w:rPr>
          <w:t>Reflektormaterial: 3M, 360°</w:t>
        </w:r>
      </w:ins>
    </w:p>
    <w:p w:rsidR="00000000" w:rsidRDefault="00827DC6">
      <w:pPr>
        <w:numPr>
          <w:ins w:id="447" w:author="Turan Dardagan" w:date="2014-02-26T23:20:00Z"/>
        </w:numPr>
        <w:spacing w:after="0" w:line="240" w:lineRule="auto"/>
        <w:rPr>
          <w:ins w:id="448" w:author="Turan Dardagan" w:date="2014-02-26T23:20:00Z"/>
          <w:rFonts w:asciiTheme="minorHAnsi" w:hAnsiTheme="minorHAnsi" w:cs="Arial"/>
          <w:szCs w:val="26"/>
          <w:lang w:eastAsia="de-DE"/>
        </w:rPr>
        <w:pPrChange w:id="449" w:author="Turan Dardagan" w:date="2014-02-26T23:20:00Z">
          <w:pPr>
            <w:spacing w:after="0" w:line="360" w:lineRule="auto"/>
          </w:pPr>
        </w:pPrChange>
      </w:pPr>
    </w:p>
    <w:p w:rsidR="00000000" w:rsidRDefault="00E1585E">
      <w:pPr>
        <w:numPr>
          <w:ins w:id="450" w:author="Turan Dardagan" w:date="2014-02-26T23:21:00Z"/>
        </w:numPr>
        <w:spacing w:after="0" w:line="240" w:lineRule="auto"/>
        <w:rPr>
          <w:ins w:id="451" w:author="Turan Dardagan" w:date="2014-02-26T23:21:00Z"/>
          <w:rFonts w:ascii="Cambria" w:hAnsi="Cambria"/>
          <w:b/>
          <w:sz w:val="24"/>
        </w:rPr>
        <w:pPrChange w:id="452" w:author="Turan Dardagan" w:date="2014-02-26T23:21:00Z">
          <w:pPr>
            <w:spacing w:after="0" w:line="360" w:lineRule="auto"/>
          </w:pPr>
        </w:pPrChange>
      </w:pPr>
      <w:proofErr w:type="spellStart"/>
      <w:ins w:id="453" w:author="Turan Dardagan" w:date="2014-02-26T23:21:00Z">
        <w:r w:rsidRPr="00CC1646">
          <w:rPr>
            <w:rFonts w:ascii="Cambria" w:hAnsi="Cambria"/>
            <w:b/>
            <w:sz w:val="24"/>
          </w:rPr>
          <w:t>aidoo-</w:t>
        </w:r>
        <w:r>
          <w:rPr>
            <w:rFonts w:ascii="Cambria" w:hAnsi="Cambria"/>
            <w:b/>
            <w:sz w:val="24"/>
          </w:rPr>
          <w:t>Reflektorüberzug</w:t>
        </w:r>
        <w:proofErr w:type="spellEnd"/>
        <w:r w:rsidRPr="00CC1646">
          <w:rPr>
            <w:rFonts w:ascii="Cambria" w:hAnsi="Cambria"/>
            <w:b/>
            <w:sz w:val="24"/>
          </w:rPr>
          <w:t xml:space="preserve"> </w:t>
        </w:r>
        <w:proofErr w:type="spellStart"/>
        <w:r w:rsidRPr="00CC1646">
          <w:rPr>
            <w:rFonts w:ascii="Cambria" w:hAnsi="Cambria"/>
            <w:b/>
            <w:sz w:val="24"/>
          </w:rPr>
          <w:t>ArtNr</w:t>
        </w:r>
        <w:proofErr w:type="spellEnd"/>
        <w:r w:rsidRPr="00CC1646">
          <w:rPr>
            <w:rFonts w:ascii="Cambria" w:hAnsi="Cambria"/>
            <w:b/>
            <w:sz w:val="24"/>
          </w:rPr>
          <w:t>. ZB</w:t>
        </w:r>
        <w:r>
          <w:rPr>
            <w:rFonts w:ascii="Cambria" w:hAnsi="Cambria"/>
            <w:b/>
            <w:sz w:val="24"/>
          </w:rPr>
          <w:t>-</w:t>
        </w:r>
        <w:r w:rsidR="0073301E">
          <w:rPr>
            <w:rFonts w:ascii="Cambria" w:hAnsi="Cambria"/>
            <w:b/>
            <w:sz w:val="24"/>
          </w:rPr>
          <w:t>N-015</w:t>
        </w:r>
      </w:ins>
    </w:p>
    <w:p w:rsidR="00000000" w:rsidRDefault="00E1585E">
      <w:pPr>
        <w:numPr>
          <w:ins w:id="454" w:author="Turan Dardagan" w:date="2014-02-26T23:21:00Z"/>
        </w:numPr>
        <w:spacing w:after="0" w:line="240" w:lineRule="auto"/>
        <w:rPr>
          <w:ins w:id="455" w:author="Turan Dardagan" w:date="2014-02-26T23:21:00Z"/>
          <w:rFonts w:asciiTheme="minorHAnsi" w:hAnsiTheme="minorHAnsi" w:cs="Arial"/>
          <w:szCs w:val="26"/>
          <w:lang w:eastAsia="de-DE"/>
        </w:rPr>
        <w:pPrChange w:id="456" w:author="Turan Dardagan" w:date="2014-02-26T23:21:00Z">
          <w:pPr>
            <w:spacing w:after="0" w:line="360" w:lineRule="auto"/>
          </w:pPr>
        </w:pPrChange>
      </w:pPr>
      <w:ins w:id="457" w:author="Turan Dardagan" w:date="2014-02-26T23:21:00Z">
        <w:r w:rsidRPr="004465E6">
          <w:rPr>
            <w:rFonts w:asciiTheme="minorHAnsi" w:hAnsiTheme="minorHAnsi" w:cs="Arial"/>
            <w:szCs w:val="26"/>
            <w:lang w:eastAsia="de-DE"/>
          </w:rPr>
          <w:t xml:space="preserve">EN Norm 471 gefärbt und </w:t>
        </w:r>
        <w:proofErr w:type="spellStart"/>
        <w:r w:rsidRPr="004465E6">
          <w:rPr>
            <w:rFonts w:asciiTheme="minorHAnsi" w:hAnsiTheme="minorHAnsi" w:cs="Arial"/>
            <w:szCs w:val="26"/>
            <w:lang w:eastAsia="de-DE"/>
          </w:rPr>
          <w:t>zertifiziert</w:t>
        </w:r>
        <w:proofErr w:type="spellEnd"/>
      </w:ins>
    </w:p>
    <w:p w:rsidR="00000000" w:rsidRDefault="00E1585E">
      <w:pPr>
        <w:numPr>
          <w:ins w:id="458" w:author="Turan Dardagan" w:date="2014-02-26T23:21:00Z"/>
        </w:numPr>
        <w:spacing w:after="0" w:line="240" w:lineRule="auto"/>
        <w:rPr>
          <w:ins w:id="459" w:author="Turan Dardagan" w:date="2014-02-26T23:21:00Z"/>
          <w:rFonts w:asciiTheme="minorHAnsi" w:hAnsiTheme="minorHAnsi"/>
        </w:rPr>
        <w:pPrChange w:id="460" w:author="Turan Dardagan" w:date="2014-02-26T23:21:00Z">
          <w:pPr>
            <w:spacing w:after="0" w:line="360" w:lineRule="auto"/>
          </w:pPr>
        </w:pPrChange>
      </w:pPr>
      <w:ins w:id="461" w:author="Turan Dardagan" w:date="2014-02-26T23:21:00Z">
        <w:r w:rsidRPr="004465E6">
          <w:rPr>
            <w:rFonts w:asciiTheme="minorHAnsi" w:hAnsiTheme="minorHAnsi" w:cs="Arial"/>
            <w:szCs w:val="26"/>
            <w:lang w:eastAsia="de-DE"/>
          </w:rPr>
          <w:t>Reflektormaterial: 3M, 360°</w:t>
        </w:r>
      </w:ins>
    </w:p>
    <w:p w:rsidR="00000000" w:rsidRDefault="00827DC6">
      <w:pPr>
        <w:numPr>
          <w:ins w:id="462" w:author="Turan Dardagan" w:date="2014-02-26T23:20:00Z"/>
        </w:numPr>
        <w:spacing w:after="0" w:line="360" w:lineRule="auto"/>
        <w:rPr>
          <w:rFonts w:asciiTheme="minorHAnsi" w:hAnsiTheme="minorHAnsi"/>
          <w:rPrChange w:id="463" w:author="Turan Dardagan" w:date="2014-02-26T23:08:00Z">
            <w:rPr>
              <w:rFonts w:ascii="Cambria" w:hAnsi="Cambria"/>
            </w:rPr>
          </w:rPrChange>
        </w:rPr>
        <w:pPrChange w:id="464" w:author="Turan Dardagan" w:date="2014-02-26T23:09:00Z">
          <w:pPr>
            <w:spacing w:after="0" w:line="340" w:lineRule="exact"/>
          </w:pPr>
        </w:pPrChange>
      </w:pPr>
    </w:p>
    <w:sectPr w:rsidR="00000000" w:rsidSect="00B9688E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95D83" w:rsidRDefault="00495D83" w:rsidP="00B9688E">
      <w:pPr>
        <w:spacing w:after="0" w:line="240" w:lineRule="auto"/>
      </w:pPr>
      <w:r>
        <w:separator/>
      </w:r>
    </w:p>
  </w:endnote>
  <w:endnote w:type="continuationSeparator" w:id="1">
    <w:p w:rsidR="00495D83" w:rsidRDefault="00495D83" w:rsidP="00B9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95D83" w:rsidRDefault="00495D83">
    <w:pPr>
      <w:pStyle w:val="Fuzeile"/>
      <w:jc w:val="right"/>
    </w:pPr>
  </w:p>
  <w:p w:rsidR="00495D83" w:rsidRDefault="00495D83">
    <w:pPr>
      <w:pStyle w:val="Fuzeile"/>
      <w:jc w:val="right"/>
    </w:pPr>
    <w:r>
      <w:t xml:space="preserve">Seite </w:t>
    </w:r>
    <w:r w:rsidR="003F4B5A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F4B5A">
      <w:rPr>
        <w:b/>
        <w:bCs/>
        <w:sz w:val="24"/>
        <w:szCs w:val="24"/>
      </w:rPr>
      <w:fldChar w:fldCharType="separate"/>
    </w:r>
    <w:r w:rsidR="00827DC6">
      <w:rPr>
        <w:b/>
        <w:bCs/>
        <w:noProof/>
      </w:rPr>
      <w:t>1</w:t>
    </w:r>
    <w:r w:rsidR="003F4B5A">
      <w:rPr>
        <w:b/>
        <w:bCs/>
        <w:sz w:val="24"/>
        <w:szCs w:val="24"/>
      </w:rPr>
      <w:fldChar w:fldCharType="end"/>
    </w:r>
    <w:r>
      <w:t xml:space="preserve"> von </w:t>
    </w:r>
    <w:r w:rsidR="003F4B5A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F4B5A">
      <w:rPr>
        <w:b/>
        <w:bCs/>
        <w:sz w:val="24"/>
        <w:szCs w:val="24"/>
      </w:rPr>
      <w:fldChar w:fldCharType="separate"/>
    </w:r>
    <w:r w:rsidR="00827DC6">
      <w:rPr>
        <w:b/>
        <w:bCs/>
        <w:noProof/>
      </w:rPr>
      <w:t>4</w:t>
    </w:r>
    <w:r w:rsidR="003F4B5A">
      <w:rPr>
        <w:b/>
        <w:bCs/>
        <w:sz w:val="24"/>
        <w:szCs w:val="24"/>
      </w:rPr>
      <w:fldChar w:fldCharType="end"/>
    </w:r>
  </w:p>
  <w:p w:rsidR="00495D83" w:rsidRDefault="00495D83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95D83" w:rsidRDefault="00495D83" w:rsidP="00B9688E">
      <w:pPr>
        <w:spacing w:after="0" w:line="240" w:lineRule="auto"/>
      </w:pPr>
      <w:r>
        <w:separator/>
      </w:r>
    </w:p>
  </w:footnote>
  <w:footnote w:type="continuationSeparator" w:id="1">
    <w:p w:rsidR="00495D83" w:rsidRDefault="00495D83" w:rsidP="00B96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1004"/>
  <w:revisionView w:markup="0"/>
  <w:trackRevisions/>
  <w:doNotTrackMoves/>
  <w:defaultTabStop w:val="708"/>
  <w:hyphenationZone w:val="425"/>
  <w:characterSpacingControl w:val="doNotCompress"/>
  <w:hdrShapeDefaults>
    <o:shapedefaults v:ext="edit" spidmax="2050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303A7C"/>
    <w:rsid w:val="0001117B"/>
    <w:rsid w:val="00034757"/>
    <w:rsid w:val="00042311"/>
    <w:rsid w:val="00046EE9"/>
    <w:rsid w:val="000615F5"/>
    <w:rsid w:val="000819C8"/>
    <w:rsid w:val="000C6AE4"/>
    <w:rsid w:val="000D21C5"/>
    <w:rsid w:val="000E461E"/>
    <w:rsid w:val="000F2EBC"/>
    <w:rsid w:val="000F36E8"/>
    <w:rsid w:val="001168E7"/>
    <w:rsid w:val="00124652"/>
    <w:rsid w:val="00131B98"/>
    <w:rsid w:val="001437DD"/>
    <w:rsid w:val="00145341"/>
    <w:rsid w:val="00165E81"/>
    <w:rsid w:val="00227A4A"/>
    <w:rsid w:val="0025081D"/>
    <w:rsid w:val="00251ECD"/>
    <w:rsid w:val="00260477"/>
    <w:rsid w:val="002B1B81"/>
    <w:rsid w:val="002D0FCC"/>
    <w:rsid w:val="002F01BA"/>
    <w:rsid w:val="0030032F"/>
    <w:rsid w:val="0030333E"/>
    <w:rsid w:val="00303A7C"/>
    <w:rsid w:val="00322165"/>
    <w:rsid w:val="00384DA8"/>
    <w:rsid w:val="003C3828"/>
    <w:rsid w:val="003D0AB1"/>
    <w:rsid w:val="003D15E7"/>
    <w:rsid w:val="003F4B5A"/>
    <w:rsid w:val="00403C3A"/>
    <w:rsid w:val="004465E6"/>
    <w:rsid w:val="00454947"/>
    <w:rsid w:val="00495A36"/>
    <w:rsid w:val="00495D83"/>
    <w:rsid w:val="004E356D"/>
    <w:rsid w:val="00505FF0"/>
    <w:rsid w:val="00584585"/>
    <w:rsid w:val="00590914"/>
    <w:rsid w:val="00595F0A"/>
    <w:rsid w:val="005E56D1"/>
    <w:rsid w:val="00600A61"/>
    <w:rsid w:val="00607ADC"/>
    <w:rsid w:val="00631569"/>
    <w:rsid w:val="00674990"/>
    <w:rsid w:val="00695627"/>
    <w:rsid w:val="006956A2"/>
    <w:rsid w:val="006A4190"/>
    <w:rsid w:val="006B146D"/>
    <w:rsid w:val="006C04B8"/>
    <w:rsid w:val="0073301E"/>
    <w:rsid w:val="0077205C"/>
    <w:rsid w:val="007C14A1"/>
    <w:rsid w:val="008056B1"/>
    <w:rsid w:val="0081459B"/>
    <w:rsid w:val="00816195"/>
    <w:rsid w:val="00827DC6"/>
    <w:rsid w:val="008936B5"/>
    <w:rsid w:val="008E583C"/>
    <w:rsid w:val="00940C1E"/>
    <w:rsid w:val="009531BB"/>
    <w:rsid w:val="0096169D"/>
    <w:rsid w:val="00981E28"/>
    <w:rsid w:val="00983668"/>
    <w:rsid w:val="009A261B"/>
    <w:rsid w:val="009A5878"/>
    <w:rsid w:val="009C453E"/>
    <w:rsid w:val="00A32F23"/>
    <w:rsid w:val="00A55844"/>
    <w:rsid w:val="00AA7125"/>
    <w:rsid w:val="00AB56FC"/>
    <w:rsid w:val="00B053C6"/>
    <w:rsid w:val="00B465D4"/>
    <w:rsid w:val="00B9688E"/>
    <w:rsid w:val="00B97DBA"/>
    <w:rsid w:val="00BC1A37"/>
    <w:rsid w:val="00BC7363"/>
    <w:rsid w:val="00CC1646"/>
    <w:rsid w:val="00D17B18"/>
    <w:rsid w:val="00D30073"/>
    <w:rsid w:val="00D43BDC"/>
    <w:rsid w:val="00D4458B"/>
    <w:rsid w:val="00DD08DC"/>
    <w:rsid w:val="00DD2EA9"/>
    <w:rsid w:val="00DD40B9"/>
    <w:rsid w:val="00DF0814"/>
    <w:rsid w:val="00E1585E"/>
    <w:rsid w:val="00E3750A"/>
    <w:rsid w:val="00E6600E"/>
    <w:rsid w:val="00EC3C1D"/>
    <w:rsid w:val="00ED3870"/>
    <w:rsid w:val="00EE79A8"/>
    <w:rsid w:val="00F650A7"/>
    <w:rsid w:val="00F95BAB"/>
    <w:rsid w:val="00FB6EA1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9A261B"/>
    <w:pPr>
      <w:spacing w:after="200" w:line="276" w:lineRule="auto"/>
    </w:pPr>
    <w:rPr>
      <w:sz w:val="22"/>
      <w:szCs w:val="22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/>
      <w:sz w:val="24"/>
      <w:szCs w:val="24"/>
      <w:lang w:eastAsia="de-DE"/>
    </w:rPr>
  </w:style>
  <w:style w:type="character" w:customStyle="1" w:styleId="KopfzeileZeichen">
    <w:name w:val="Kopfzeile Zeichen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uiPriority w:val="99"/>
    <w:semiHidden/>
    <w:unhideWhenUsed/>
    <w:rsid w:val="00184AFA"/>
    <w:rPr>
      <w:color w:val="0000FF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/>
      <w:sz w:val="20"/>
      <w:szCs w:val="24"/>
      <w:lang w:eastAsia="de-DE"/>
    </w:rPr>
  </w:style>
  <w:style w:type="character" w:customStyle="1" w:styleId="TextkrperZeichen">
    <w:name w:val="Textkörper Zeichen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="Times New Roman"/>
      <w:color w:val="7F7F7F"/>
      <w:sz w:val="20"/>
      <w:szCs w:val="20"/>
      <w:lang w:eastAsia="ja-JP"/>
    </w:rPr>
  </w:style>
  <w:style w:type="character" w:styleId="Kommentarzeichen">
    <w:name w:val="annotation reference"/>
    <w:uiPriority w:val="99"/>
    <w:semiHidden/>
    <w:unhideWhenUsed/>
    <w:rsid w:val="00A70EFA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A70EFA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link w:val="Kommentartext"/>
    <w:uiPriority w:val="99"/>
    <w:semiHidden/>
    <w:rsid w:val="00A70E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A70EFA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A70EFA"/>
    <w:rPr>
      <w:b/>
      <w:bCs/>
      <w:sz w:val="20"/>
      <w:szCs w:val="20"/>
    </w:rPr>
  </w:style>
  <w:style w:type="table" w:styleId="Tabellenraster">
    <w:name w:val="Table Grid"/>
    <w:basedOn w:val="NormaleTabelle"/>
    <w:rsid w:val="00595F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rsid w:val="002B1B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info@aidoo-tec.de" TargetMode="External"/><Relationship Id="rId8" Type="http://schemas.openxmlformats.org/officeDocument/2006/relationships/hyperlink" Target="http://www.aidoo-tec.com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4750</Characters>
  <Application>Microsoft Word 12.0.0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Links>
    <vt:vector size="12" baseType="variant">
      <vt:variant>
        <vt:i4>5767263</vt:i4>
      </vt:variant>
      <vt:variant>
        <vt:i4>3</vt:i4>
      </vt:variant>
      <vt:variant>
        <vt:i4>0</vt:i4>
      </vt:variant>
      <vt:variant>
        <vt:i4>5</vt:i4>
      </vt:variant>
      <vt:variant>
        <vt:lpwstr>http://www.aidoo-tec.com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mailto:info@aidoo-tec.de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B. Geiger</dc:creator>
  <cp:keywords/>
  <cp:lastModifiedBy>Turan Dardagan</cp:lastModifiedBy>
  <cp:revision>37</cp:revision>
  <cp:lastPrinted>2014-02-27T07:22:00Z</cp:lastPrinted>
  <dcterms:created xsi:type="dcterms:W3CDTF">2014-02-26T20:30:00Z</dcterms:created>
  <dcterms:modified xsi:type="dcterms:W3CDTF">2014-02-27T07:23:00Z</dcterms:modified>
</cp:coreProperties>
</file>